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338F2" w14:textId="77777777" w:rsidR="00FB31CD" w:rsidRPr="00BB326E" w:rsidRDefault="00FB31CD" w:rsidP="00FB31CD">
      <w:pPr>
        <w:jc w:val="right"/>
      </w:pPr>
    </w:p>
    <w:p w14:paraId="07CC7C0D" w14:textId="4FCBDCC7" w:rsidR="00FB31CD" w:rsidRPr="00BB326E" w:rsidRDefault="00FB31CD" w:rsidP="00FB31CD">
      <w:pPr>
        <w:jc w:val="right"/>
        <w:rPr>
          <w:rStyle w:val="slostrnky"/>
        </w:rPr>
      </w:pPr>
    </w:p>
    <w:p w14:paraId="4ABFB3EC" w14:textId="5AE1A2C5" w:rsidR="00FB31CD" w:rsidRPr="00BB326E" w:rsidRDefault="00183487" w:rsidP="00183487">
      <w:pPr>
        <w:jc w:val="left"/>
        <w:rPr>
          <w:rStyle w:val="slostrnky"/>
        </w:rPr>
      </w:pPr>
      <w:r>
        <w:rPr>
          <w:rStyle w:val="slostrnky"/>
        </w:rPr>
        <w:br w:type="textWrapping" w:clear="all"/>
      </w:r>
    </w:p>
    <w:p w14:paraId="37663D3A" w14:textId="77777777" w:rsidR="00FB31CD" w:rsidRPr="00BB326E" w:rsidRDefault="00FB31CD">
      <w:pPr>
        <w:rPr>
          <w:rStyle w:val="slostrnky"/>
        </w:rPr>
      </w:pPr>
    </w:p>
    <w:p w14:paraId="6847A166" w14:textId="77777777" w:rsidR="00FB31CD" w:rsidRPr="00BB326E" w:rsidRDefault="00FB31CD">
      <w:pPr>
        <w:rPr>
          <w:rStyle w:val="slostrnky"/>
        </w:rPr>
      </w:pPr>
    </w:p>
    <w:p w14:paraId="1F07C343" w14:textId="77777777" w:rsidR="00FB31CD" w:rsidRPr="00BB326E" w:rsidRDefault="00FB31CD">
      <w:pPr>
        <w:rPr>
          <w:rStyle w:val="slostrnky"/>
        </w:rPr>
      </w:pPr>
    </w:p>
    <w:p w14:paraId="07DAA8D3" w14:textId="77777777" w:rsidR="00FB31CD" w:rsidRPr="00BB326E" w:rsidRDefault="00FB31CD">
      <w:pPr>
        <w:rPr>
          <w:rStyle w:val="slostrnky"/>
        </w:rPr>
      </w:pPr>
    </w:p>
    <w:p w14:paraId="6A8B6511" w14:textId="77777777" w:rsidR="00FB31CD" w:rsidRPr="00BB326E" w:rsidRDefault="00FB31CD">
      <w:pPr>
        <w:rPr>
          <w:rStyle w:val="slostrnky"/>
        </w:rPr>
      </w:pPr>
    </w:p>
    <w:p w14:paraId="00B122C8" w14:textId="77777777" w:rsidR="00FB31CD" w:rsidRPr="00BB326E" w:rsidRDefault="00FB31CD">
      <w:pPr>
        <w:rPr>
          <w:rStyle w:val="slostrnky"/>
        </w:rPr>
      </w:pPr>
    </w:p>
    <w:p w14:paraId="269011D3" w14:textId="77777777" w:rsidR="00FB31CD" w:rsidRPr="00BB326E" w:rsidRDefault="00FB31CD">
      <w:pPr>
        <w:rPr>
          <w:rStyle w:val="slostrnky"/>
        </w:rPr>
      </w:pPr>
    </w:p>
    <w:p w14:paraId="000883DB" w14:textId="77777777" w:rsidR="00FB31CD" w:rsidRPr="00BB326E" w:rsidRDefault="00FB31CD">
      <w:pPr>
        <w:rPr>
          <w:rStyle w:val="slostrnky"/>
        </w:rPr>
      </w:pPr>
    </w:p>
    <w:p w14:paraId="61B70A03" w14:textId="77777777" w:rsidR="00FB31CD" w:rsidRPr="00BB326E" w:rsidRDefault="00FB31CD">
      <w:pPr>
        <w:rPr>
          <w:rStyle w:val="slostrnky"/>
        </w:rPr>
      </w:pPr>
    </w:p>
    <w:p w14:paraId="4608060C" w14:textId="77777777" w:rsidR="00FB31CD" w:rsidRPr="00BB326E" w:rsidRDefault="00FB31CD">
      <w:pPr>
        <w:rPr>
          <w:rStyle w:val="slostrnky"/>
        </w:rPr>
      </w:pPr>
    </w:p>
    <w:p w14:paraId="3CDCC7E9" w14:textId="52920E05" w:rsidR="00FB31CD" w:rsidRPr="007B2D09" w:rsidRDefault="00EA0804" w:rsidP="00183487">
      <w:pPr>
        <w:pStyle w:val="Nzev"/>
      </w:pPr>
      <w:r>
        <w:fldChar w:fldCharType="begin"/>
      </w:r>
      <w:r>
        <w:instrText xml:space="preserve"> TITLE   \* MERGEFORMAT </w:instrText>
      </w:r>
      <w:r>
        <w:fldChar w:fldCharType="separate"/>
      </w:r>
      <w:r w:rsidR="00D30215">
        <w:t xml:space="preserve">Popis webové služby </w:t>
      </w:r>
      <w:proofErr w:type="spellStart"/>
      <w:r w:rsidR="00D30215">
        <w:t>ctiOS</w:t>
      </w:r>
      <w:proofErr w:type="spellEnd"/>
      <w:r w:rsidR="00D30215">
        <w:t xml:space="preserve"> pro uživatele</w:t>
      </w:r>
      <w:r>
        <w:fldChar w:fldCharType="end"/>
      </w:r>
    </w:p>
    <w:p w14:paraId="53D1F9D9" w14:textId="2FBB852A" w:rsidR="004B330A" w:rsidRPr="00BB326E" w:rsidRDefault="0014225C" w:rsidP="0098012C">
      <w:pPr>
        <w:pStyle w:val="Nzev"/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58240" behindDoc="1" locked="0" layoutInCell="1" allowOverlap="1" wp14:anchorId="44150205" wp14:editId="0C9F8DD4">
                <wp:simplePos x="0" y="0"/>
                <wp:positionH relativeFrom="column">
                  <wp:posOffset>0</wp:posOffset>
                </wp:positionH>
                <wp:positionV relativeFrom="paragraph">
                  <wp:posOffset>28574</wp:posOffset>
                </wp:positionV>
                <wp:extent cx="5943600" cy="0"/>
                <wp:effectExtent l="38100" t="38100" r="0" b="19050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B586D25" id="Line 6" o:spid="_x0000_s1026" style="position:absolute;flip:x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25pt" to="46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" strokeweight="6pt"/>
            </w:pict>
          </mc:Fallback>
        </mc:AlternateContent>
      </w:r>
    </w:p>
    <w:p w14:paraId="59C3E57D" w14:textId="77777777" w:rsidR="004B330A" w:rsidRPr="00BB326E" w:rsidRDefault="004B330A" w:rsidP="004B330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49"/>
        <w:gridCol w:w="3837"/>
        <w:gridCol w:w="1258"/>
        <w:gridCol w:w="1400"/>
      </w:tblGrid>
      <w:tr w:rsidR="004B330A" w:rsidRPr="00BB326E" w14:paraId="6544D112" w14:textId="77777777" w:rsidTr="0098012C">
        <w:trPr>
          <w:cantSplit/>
          <w:trHeight w:val="249"/>
        </w:trPr>
        <w:tc>
          <w:tcPr>
            <w:tcW w:w="2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B47BF6E" w14:textId="77777777" w:rsidR="004B330A" w:rsidRPr="00BB326E" w:rsidRDefault="004B330A" w:rsidP="008376E0">
            <w:pPr>
              <w:pStyle w:val="Popis"/>
            </w:pPr>
            <w:r w:rsidRPr="00BB326E">
              <w:t>Název dokumentu</w:t>
            </w:r>
          </w:p>
        </w:tc>
        <w:tc>
          <w:tcPr>
            <w:tcW w:w="649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87C2B1" w14:textId="30C39403" w:rsidR="004B330A" w:rsidRPr="00BB326E" w:rsidRDefault="00F523E9" w:rsidP="00E77362">
            <w:pPr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TITLE  \* MERGEFORMAT </w:instrText>
            </w:r>
            <w:r>
              <w:rPr>
                <w:b/>
              </w:rPr>
              <w:fldChar w:fldCharType="separate"/>
            </w:r>
            <w:r w:rsidR="00E968D7">
              <w:rPr>
                <w:b/>
              </w:rPr>
              <w:t xml:space="preserve">Popis webové služby </w:t>
            </w:r>
            <w:proofErr w:type="spellStart"/>
            <w:r w:rsidR="00E968D7">
              <w:rPr>
                <w:b/>
              </w:rPr>
              <w:t>ctiOS</w:t>
            </w:r>
            <w:proofErr w:type="spellEnd"/>
            <w:r w:rsidR="00E968D7">
              <w:rPr>
                <w:b/>
              </w:rPr>
              <w:t xml:space="preserve"> pro uživatele</w:t>
            </w:r>
            <w:r>
              <w:rPr>
                <w:b/>
              </w:rPr>
              <w:fldChar w:fldCharType="end"/>
            </w:r>
            <w:bookmarkStart w:id="0" w:name="_GoBack"/>
            <w:bookmarkEnd w:id="0"/>
          </w:p>
        </w:tc>
      </w:tr>
      <w:tr w:rsidR="004B330A" w:rsidRPr="00BB326E" w14:paraId="078BB5C6" w14:textId="77777777" w:rsidTr="0098012C">
        <w:trPr>
          <w:cantSplit/>
          <w:trHeight w:val="283"/>
        </w:trPr>
        <w:tc>
          <w:tcPr>
            <w:tcW w:w="2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C159867" w14:textId="77777777" w:rsidR="004B330A" w:rsidRPr="00BB326E" w:rsidRDefault="004B330A" w:rsidP="008376E0">
            <w:pPr>
              <w:pStyle w:val="Popis"/>
              <w:rPr>
                <w:b w:val="0"/>
              </w:rPr>
            </w:pPr>
            <w:r w:rsidRPr="00BB326E">
              <w:rPr>
                <w:b w:val="0"/>
              </w:rPr>
              <w:t>Název souboru</w:t>
            </w:r>
          </w:p>
        </w:tc>
        <w:tc>
          <w:tcPr>
            <w:tcW w:w="649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3845A60" w14:textId="2ACBFBD1" w:rsidR="004B330A" w:rsidRPr="00BB326E" w:rsidRDefault="00F523E9" w:rsidP="00A624D2"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FILENAME   \* MERGEFORMAT </w:instrText>
            </w:r>
            <w:r>
              <w:rPr>
                <w:noProof/>
              </w:rPr>
              <w:fldChar w:fldCharType="separate"/>
            </w:r>
            <w:r w:rsidR="00DD1DB1">
              <w:rPr>
                <w:noProof/>
              </w:rPr>
              <w:t>UD032_WS-ctiOS Popis webove sluzby pro uzivatele</w:t>
            </w:r>
            <w:r>
              <w:rPr>
                <w:noProof/>
              </w:rPr>
              <w:fldChar w:fldCharType="end"/>
            </w:r>
          </w:p>
        </w:tc>
      </w:tr>
      <w:tr w:rsidR="004B330A" w:rsidRPr="00BB326E" w14:paraId="58AEC312" w14:textId="77777777" w:rsidTr="0098012C">
        <w:trPr>
          <w:cantSplit/>
        </w:trPr>
        <w:tc>
          <w:tcPr>
            <w:tcW w:w="2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5C91671" w14:textId="77777777" w:rsidR="004B330A" w:rsidRPr="00BB326E" w:rsidRDefault="004B330A" w:rsidP="008376E0">
            <w:r w:rsidRPr="00BB326E">
              <w:t xml:space="preserve">Verze </w:t>
            </w:r>
            <w:r w:rsidR="00440588">
              <w:t>ISKN</w:t>
            </w:r>
          </w:p>
        </w:tc>
        <w:tc>
          <w:tcPr>
            <w:tcW w:w="649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6EB8A7" w14:textId="2D14E14A" w:rsidR="004B330A" w:rsidRPr="00BB326E" w:rsidRDefault="001273CC" w:rsidP="00DE76BC">
            <w:r>
              <w:t>9.</w:t>
            </w:r>
            <w:r w:rsidR="00BE78A6">
              <w:t>1.1</w:t>
            </w:r>
          </w:p>
        </w:tc>
      </w:tr>
      <w:tr w:rsidR="004B330A" w:rsidRPr="00BB326E" w14:paraId="0DEA92BC" w14:textId="77777777" w:rsidTr="0098012C">
        <w:trPr>
          <w:cantSplit/>
        </w:trPr>
        <w:tc>
          <w:tcPr>
            <w:tcW w:w="2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37E72AA" w14:textId="77777777" w:rsidR="004B330A" w:rsidRPr="00BB326E" w:rsidRDefault="004B330A" w:rsidP="008376E0">
            <w:r w:rsidRPr="00BB326E">
              <w:t>Verze dokumentu</w:t>
            </w:r>
          </w:p>
        </w:tc>
        <w:tc>
          <w:tcPr>
            <w:tcW w:w="649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rPr>
                <w:b w:val="0"/>
              </w:rPr>
              <w:alias w:val="Keywords"/>
              <w:tag w:val=""/>
              <w:id w:val="-743869520"/>
              <w:placeholder>
                <w:docPart w:val="6BDD7662631B4C7787E77156A07DE369"/>
              </w:placeholder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EndPr/>
            <w:sdtContent>
              <w:p w14:paraId="6501B787" w14:textId="733FC63F" w:rsidR="004B330A" w:rsidRPr="000A4C6C" w:rsidRDefault="00385D2F" w:rsidP="0030631D">
                <w:pPr>
                  <w:pStyle w:val="Popis"/>
                  <w:rPr>
                    <w:b w:val="0"/>
                  </w:rPr>
                </w:pPr>
                <w:r>
                  <w:rPr>
                    <w:b w:val="0"/>
                  </w:rPr>
                  <w:t>1.0</w:t>
                </w:r>
              </w:p>
            </w:sdtContent>
          </w:sdt>
        </w:tc>
      </w:tr>
      <w:tr w:rsidR="004B330A" w:rsidRPr="00BB326E" w14:paraId="08C482CC" w14:textId="77777777" w:rsidTr="0098012C">
        <w:trPr>
          <w:cantSplit/>
        </w:trPr>
        <w:tc>
          <w:tcPr>
            <w:tcW w:w="2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0BDDDB" w14:textId="77777777" w:rsidR="004B330A" w:rsidRPr="00BB326E" w:rsidRDefault="004B330A" w:rsidP="008376E0">
            <w:r w:rsidRPr="00BB326E">
              <w:t>Dostupnost</w:t>
            </w:r>
          </w:p>
        </w:tc>
        <w:tc>
          <w:tcPr>
            <w:tcW w:w="649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14B172B" w14:textId="77777777" w:rsidR="004B330A" w:rsidRPr="00BB326E" w:rsidRDefault="005A59F3" w:rsidP="008376E0">
            <w:r w:rsidRPr="00BB326E">
              <w:t xml:space="preserve">www.cuzk.cz </w:t>
            </w:r>
            <w:r w:rsidR="004B330A" w:rsidRPr="00BB326E">
              <w:t xml:space="preserve"> / distribuce koncovým uživatelům</w:t>
            </w:r>
          </w:p>
        </w:tc>
      </w:tr>
      <w:tr w:rsidR="00785E19" w:rsidRPr="00BB326E" w14:paraId="4FFEBAAC" w14:textId="77777777" w:rsidTr="0098012C">
        <w:trPr>
          <w:cantSplit/>
        </w:trPr>
        <w:tc>
          <w:tcPr>
            <w:tcW w:w="2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5DA8C18" w14:textId="77777777" w:rsidR="00785E19" w:rsidRPr="00BB326E" w:rsidRDefault="00785E19" w:rsidP="00785E19">
            <w:r w:rsidRPr="00BB326E">
              <w:t>Zpracoval</w:t>
            </w:r>
          </w:p>
        </w:tc>
        <w:tc>
          <w:tcPr>
            <w:tcW w:w="38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rPr>
                <w:rFonts w:cs="Arial"/>
              </w:rPr>
              <w:alias w:val="Company"/>
              <w:tag w:val=""/>
              <w:id w:val="-1677177735"/>
              <w:placeholder>
                <w:docPart w:val="245B358573CC4B4D8C575996D32F9316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p w14:paraId="5C3D7991" w14:textId="31B24F8B" w:rsidR="00785E19" w:rsidRPr="00BB326E" w:rsidRDefault="00785E19" w:rsidP="00785E19">
                <w:r>
                  <w:rPr>
                    <w:rFonts w:cs="Arial"/>
                  </w:rPr>
                  <w:t>NESS Czech s.r.o.</w:t>
                </w:r>
              </w:p>
            </w:sdtContent>
          </w:sdt>
        </w:tc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D6D8B77" w14:textId="77777777" w:rsidR="00785E19" w:rsidRPr="00BB326E" w:rsidRDefault="00785E19" w:rsidP="00785E19">
            <w:r w:rsidRPr="00BB326E">
              <w:t>Datum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E8C1B44" w14:textId="58E4EBA6" w:rsidR="00785E19" w:rsidRPr="00BE78A6" w:rsidRDefault="00785E19" w:rsidP="00785E19">
            <w:pPr>
              <w:rPr>
                <w:highlight w:val="yellow"/>
              </w:rPr>
            </w:pPr>
            <w:r>
              <w:rPr>
                <w:rFonts w:ascii="Calibri" w:hAnsi="Calibri" w:cs="Calibri"/>
                <w:szCs w:val="22"/>
              </w:rPr>
              <w:t>20.04.2021</w:t>
            </w:r>
          </w:p>
        </w:tc>
      </w:tr>
      <w:tr w:rsidR="00785E19" w:rsidRPr="00BB326E" w14:paraId="253A2B21" w14:textId="77777777" w:rsidTr="0098012C">
        <w:trPr>
          <w:cantSplit/>
        </w:trPr>
        <w:tc>
          <w:tcPr>
            <w:tcW w:w="2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A4C3072" w14:textId="77777777" w:rsidR="00785E19" w:rsidRPr="00BB326E" w:rsidRDefault="00785E19" w:rsidP="00785E19">
            <w:r w:rsidRPr="00BB326E">
              <w:t>Kontroloval</w:t>
            </w:r>
          </w:p>
        </w:tc>
        <w:tc>
          <w:tcPr>
            <w:tcW w:w="38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alias w:val="Author"/>
              <w:tag w:val=""/>
              <w:id w:val="1668976603"/>
              <w:placeholder>
                <w:docPart w:val="93FCDE14277441C593B7200293B5BF6A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p w14:paraId="57EB8F0E" w14:textId="3D4240D1" w:rsidR="00785E19" w:rsidRPr="00BB326E" w:rsidRDefault="00785E19" w:rsidP="00785E19">
                <w:r w:rsidRPr="00BB326E">
                  <w:t>Ing. Jan Bílek, konzultant ČÚZK</w:t>
                </w:r>
              </w:p>
            </w:sdtContent>
          </w:sdt>
        </w:tc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2DBFFDB" w14:textId="77777777" w:rsidR="00785E19" w:rsidRPr="00BB326E" w:rsidRDefault="00785E19" w:rsidP="00785E19">
            <w:r w:rsidRPr="00BB326E">
              <w:t>Datum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CF31A06" w14:textId="613135EA" w:rsidR="00785E19" w:rsidRPr="00BE78A6" w:rsidRDefault="00785E19" w:rsidP="00785E19">
            <w:pPr>
              <w:rPr>
                <w:highlight w:val="yellow"/>
              </w:rPr>
            </w:pPr>
            <w:r>
              <w:rPr>
                <w:rFonts w:ascii="Calibri" w:hAnsi="Calibri" w:cs="Calibri"/>
                <w:szCs w:val="22"/>
              </w:rPr>
              <w:t>07.05.2021</w:t>
            </w:r>
          </w:p>
        </w:tc>
      </w:tr>
      <w:tr w:rsidR="00785E19" w:rsidRPr="00BB326E" w14:paraId="43802A86" w14:textId="77777777" w:rsidTr="0098012C">
        <w:trPr>
          <w:cantSplit/>
        </w:trPr>
        <w:tc>
          <w:tcPr>
            <w:tcW w:w="2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3955E64" w14:textId="77777777" w:rsidR="00785E19" w:rsidRPr="00BB326E" w:rsidRDefault="00785E19" w:rsidP="00785E19">
            <w:r w:rsidRPr="00BB326E">
              <w:t>Schválil</w:t>
            </w:r>
          </w:p>
        </w:tc>
        <w:tc>
          <w:tcPr>
            <w:tcW w:w="38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452EE28" w14:textId="77777777" w:rsidR="00785E19" w:rsidRPr="00BB326E" w:rsidRDefault="00785E19" w:rsidP="00785E19">
            <w:r w:rsidRPr="00BB326E">
              <w:t>Ing. Karel Štencel, místopředseda ČÚZK</w:t>
            </w:r>
          </w:p>
        </w:tc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C87477B" w14:textId="77777777" w:rsidR="00785E19" w:rsidRPr="00BB326E" w:rsidRDefault="00785E19" w:rsidP="00785E19">
            <w:r w:rsidRPr="00BB326E">
              <w:t>Datum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CCDF015" w14:textId="37EE4074" w:rsidR="00785E19" w:rsidRPr="00BE78A6" w:rsidRDefault="00785E19" w:rsidP="00785E19">
            <w:pPr>
              <w:rPr>
                <w:highlight w:val="yellow"/>
              </w:rPr>
            </w:pPr>
            <w:r>
              <w:rPr>
                <w:rFonts w:ascii="Calibri" w:hAnsi="Calibri" w:cs="Calibri"/>
                <w:szCs w:val="22"/>
              </w:rPr>
              <w:t>10.05.2021</w:t>
            </w:r>
          </w:p>
        </w:tc>
      </w:tr>
      <w:tr w:rsidR="00785E19" w:rsidRPr="00BB326E" w14:paraId="0F16C747" w14:textId="77777777" w:rsidTr="0098012C">
        <w:trPr>
          <w:cantSplit/>
        </w:trPr>
        <w:tc>
          <w:tcPr>
            <w:tcW w:w="2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6EC28CE" w14:textId="77777777" w:rsidR="00785E19" w:rsidRPr="00172648" w:rsidRDefault="00785E19" w:rsidP="00785E19">
            <w:r w:rsidRPr="00172648">
              <w:t>Číslo jednací</w:t>
            </w:r>
          </w:p>
        </w:tc>
        <w:tc>
          <w:tcPr>
            <w:tcW w:w="38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CE61D4F" w14:textId="4A2B71F0" w:rsidR="00785E19" w:rsidRPr="001273CC" w:rsidRDefault="00785E19" w:rsidP="00785E19">
            <w:pPr>
              <w:rPr>
                <w:highlight w:val="yellow"/>
              </w:rPr>
            </w:pPr>
            <w:r>
              <w:rPr>
                <w:rFonts w:ascii="Calibri" w:hAnsi="Calibri" w:cs="Calibri"/>
                <w:szCs w:val="22"/>
              </w:rPr>
              <w:t>ČÚZK-04502/2021-24</w:t>
            </w:r>
          </w:p>
        </w:tc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2FF3B90" w14:textId="77777777" w:rsidR="00785E19" w:rsidRPr="00BB326E" w:rsidRDefault="00785E19" w:rsidP="00785E19">
            <w:r w:rsidRPr="00BB326E">
              <w:t>Platnost od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49CD151" w14:textId="7FBEEF2E" w:rsidR="00785E19" w:rsidRPr="00BE78A6" w:rsidRDefault="00785E19" w:rsidP="00785E19">
            <w:pPr>
              <w:rPr>
                <w:highlight w:val="yellow"/>
              </w:rPr>
            </w:pPr>
            <w:r>
              <w:rPr>
                <w:rFonts w:ascii="Calibri" w:hAnsi="Calibri" w:cs="Calibri"/>
                <w:szCs w:val="22"/>
              </w:rPr>
              <w:t>17.05.2021</w:t>
            </w:r>
          </w:p>
        </w:tc>
      </w:tr>
    </w:tbl>
    <w:p w14:paraId="77E7A0C4" w14:textId="77777777" w:rsidR="004B330A" w:rsidRPr="00BB326E" w:rsidRDefault="004B330A" w:rsidP="004B330A"/>
    <w:p w14:paraId="569F4B7E" w14:textId="77777777" w:rsidR="00766322" w:rsidRPr="0098012C" w:rsidRDefault="00FB31CD" w:rsidP="00766322">
      <w:pPr>
        <w:pStyle w:val="Obsah1"/>
        <w:rPr>
          <w:sz w:val="30"/>
          <w:szCs w:val="30"/>
        </w:rPr>
      </w:pPr>
      <w:r w:rsidRPr="00BB326E">
        <w:br w:type="page"/>
      </w:r>
      <w:bookmarkStart w:id="1" w:name="_Toc359589837"/>
      <w:bookmarkStart w:id="2" w:name="_Toc353870774"/>
      <w:bookmarkStart w:id="3" w:name="_Toc354735405"/>
      <w:bookmarkStart w:id="4" w:name="_Toc354735406"/>
      <w:bookmarkStart w:id="5" w:name="_Toc66976728"/>
      <w:bookmarkStart w:id="6" w:name="_Toc162927268"/>
      <w:bookmarkStart w:id="7" w:name="_Toc162927119"/>
      <w:bookmarkStart w:id="8" w:name="_Toc301421215"/>
      <w:bookmarkStart w:id="9" w:name="_Toc360657200"/>
      <w:bookmarkEnd w:id="1"/>
      <w:bookmarkEnd w:id="2"/>
      <w:bookmarkEnd w:id="3"/>
      <w:bookmarkEnd w:id="4"/>
      <w:r w:rsidR="00766322" w:rsidRPr="0098012C">
        <w:rPr>
          <w:sz w:val="30"/>
          <w:szCs w:val="30"/>
        </w:rPr>
        <w:lastRenderedPageBreak/>
        <w:t>Obsah:</w:t>
      </w:r>
    </w:p>
    <w:p w14:paraId="51A7A3AE" w14:textId="1D795C2E" w:rsidR="00D30215" w:rsidRDefault="00766322">
      <w:pPr>
        <w:pStyle w:val="Obsah1"/>
        <w:rPr>
          <w:rFonts w:eastAsiaTheme="minorEastAsia" w:cstheme="minorBidi"/>
          <w:b w:val="0"/>
          <w:noProof/>
          <w:szCs w:val="22"/>
          <w:lang w:eastAsia="cs-CZ"/>
        </w:rPr>
      </w:pPr>
      <w:r w:rsidRPr="005157E7">
        <w:rPr>
          <w:sz w:val="30"/>
        </w:rPr>
        <w:fldChar w:fldCharType="begin"/>
      </w:r>
      <w:r w:rsidRPr="00BB326E">
        <w:instrText xml:space="preserve"> TOC \o "1-3" \h \z \u </w:instrText>
      </w:r>
      <w:r w:rsidRPr="005157E7">
        <w:rPr>
          <w:sz w:val="30"/>
        </w:rPr>
        <w:fldChar w:fldCharType="separate"/>
      </w:r>
      <w:hyperlink w:anchor="_Toc70416797" w:history="1">
        <w:r w:rsidR="00D30215" w:rsidRPr="00663FF4">
          <w:rPr>
            <w:rStyle w:val="Hypertextovodkaz"/>
            <w:noProof/>
          </w:rPr>
          <w:t>1.</w:t>
        </w:r>
        <w:r w:rsidR="00D30215"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="00D30215" w:rsidRPr="00663FF4">
          <w:rPr>
            <w:rStyle w:val="Hypertextovodkaz"/>
            <w:noProof/>
          </w:rPr>
          <w:t>Úvod</w:t>
        </w:r>
        <w:r w:rsidR="00D30215">
          <w:rPr>
            <w:noProof/>
            <w:webHidden/>
          </w:rPr>
          <w:tab/>
        </w:r>
        <w:r w:rsidR="00D30215">
          <w:rPr>
            <w:noProof/>
            <w:webHidden/>
          </w:rPr>
          <w:fldChar w:fldCharType="begin"/>
        </w:r>
        <w:r w:rsidR="00D30215">
          <w:rPr>
            <w:noProof/>
            <w:webHidden/>
          </w:rPr>
          <w:instrText xml:space="preserve"> PAGEREF _Toc70416797 \h </w:instrText>
        </w:r>
        <w:r w:rsidR="00D30215">
          <w:rPr>
            <w:noProof/>
            <w:webHidden/>
          </w:rPr>
        </w:r>
        <w:r w:rsidR="00D30215">
          <w:rPr>
            <w:noProof/>
            <w:webHidden/>
          </w:rPr>
          <w:fldChar w:fldCharType="separate"/>
        </w:r>
        <w:r w:rsidR="0068153F">
          <w:rPr>
            <w:noProof/>
            <w:webHidden/>
          </w:rPr>
          <w:t>3</w:t>
        </w:r>
        <w:r w:rsidR="00D30215">
          <w:rPr>
            <w:noProof/>
            <w:webHidden/>
          </w:rPr>
          <w:fldChar w:fldCharType="end"/>
        </w:r>
      </w:hyperlink>
    </w:p>
    <w:p w14:paraId="273F2D91" w14:textId="2FE86032" w:rsidR="00D30215" w:rsidRDefault="0073337C">
      <w:pPr>
        <w:pStyle w:val="Obsah1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70416798" w:history="1">
        <w:r w:rsidR="00D30215" w:rsidRPr="00663FF4">
          <w:rPr>
            <w:rStyle w:val="Hypertextovodkaz"/>
            <w:noProof/>
          </w:rPr>
          <w:t>2.</w:t>
        </w:r>
        <w:r w:rsidR="00D30215"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="00D30215" w:rsidRPr="00663FF4">
          <w:rPr>
            <w:rStyle w:val="Hypertextovodkaz"/>
            <w:noProof/>
          </w:rPr>
          <w:t>Základní informace</w:t>
        </w:r>
        <w:r w:rsidR="00D30215">
          <w:rPr>
            <w:noProof/>
            <w:webHidden/>
          </w:rPr>
          <w:tab/>
        </w:r>
        <w:r w:rsidR="00D30215">
          <w:rPr>
            <w:noProof/>
            <w:webHidden/>
          </w:rPr>
          <w:fldChar w:fldCharType="begin"/>
        </w:r>
        <w:r w:rsidR="00D30215">
          <w:rPr>
            <w:noProof/>
            <w:webHidden/>
          </w:rPr>
          <w:instrText xml:space="preserve"> PAGEREF _Toc70416798 \h </w:instrText>
        </w:r>
        <w:r w:rsidR="00D30215">
          <w:rPr>
            <w:noProof/>
            <w:webHidden/>
          </w:rPr>
        </w:r>
        <w:r w:rsidR="00D30215">
          <w:rPr>
            <w:noProof/>
            <w:webHidden/>
          </w:rPr>
          <w:fldChar w:fldCharType="separate"/>
        </w:r>
        <w:r w:rsidR="0068153F">
          <w:rPr>
            <w:noProof/>
            <w:webHidden/>
          </w:rPr>
          <w:t>4</w:t>
        </w:r>
        <w:r w:rsidR="00D30215">
          <w:rPr>
            <w:noProof/>
            <w:webHidden/>
          </w:rPr>
          <w:fldChar w:fldCharType="end"/>
        </w:r>
      </w:hyperlink>
    </w:p>
    <w:p w14:paraId="3DC3E7F8" w14:textId="3FE8F1A9" w:rsidR="00D30215" w:rsidRDefault="0073337C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70416799" w:history="1">
        <w:r w:rsidR="00D30215" w:rsidRPr="00663FF4">
          <w:rPr>
            <w:rStyle w:val="Hypertextovodkaz"/>
            <w:noProof/>
          </w:rPr>
          <w:t>2.1</w:t>
        </w:r>
        <w:r w:rsidR="00D30215"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="00D30215" w:rsidRPr="00663FF4">
          <w:rPr>
            <w:rStyle w:val="Hypertextovodkaz"/>
            <w:noProof/>
          </w:rPr>
          <w:t>Použité zkratky</w:t>
        </w:r>
        <w:r w:rsidR="00D30215">
          <w:rPr>
            <w:noProof/>
            <w:webHidden/>
          </w:rPr>
          <w:tab/>
        </w:r>
        <w:r w:rsidR="00D30215">
          <w:rPr>
            <w:noProof/>
            <w:webHidden/>
          </w:rPr>
          <w:fldChar w:fldCharType="begin"/>
        </w:r>
        <w:r w:rsidR="00D30215">
          <w:rPr>
            <w:noProof/>
            <w:webHidden/>
          </w:rPr>
          <w:instrText xml:space="preserve"> PAGEREF _Toc70416799 \h </w:instrText>
        </w:r>
        <w:r w:rsidR="00D30215">
          <w:rPr>
            <w:noProof/>
            <w:webHidden/>
          </w:rPr>
        </w:r>
        <w:r w:rsidR="00D30215">
          <w:rPr>
            <w:noProof/>
            <w:webHidden/>
          </w:rPr>
          <w:fldChar w:fldCharType="separate"/>
        </w:r>
        <w:r w:rsidR="0068153F">
          <w:rPr>
            <w:noProof/>
            <w:webHidden/>
          </w:rPr>
          <w:t>4</w:t>
        </w:r>
        <w:r w:rsidR="00D30215">
          <w:rPr>
            <w:noProof/>
            <w:webHidden/>
          </w:rPr>
          <w:fldChar w:fldCharType="end"/>
        </w:r>
      </w:hyperlink>
    </w:p>
    <w:p w14:paraId="1FA6FC33" w14:textId="18FBB25E" w:rsidR="00D30215" w:rsidRDefault="0073337C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70416800" w:history="1">
        <w:r w:rsidR="00D30215" w:rsidRPr="00663FF4">
          <w:rPr>
            <w:rStyle w:val="Hypertextovodkaz"/>
            <w:noProof/>
          </w:rPr>
          <w:t>2.2</w:t>
        </w:r>
        <w:r w:rsidR="00D30215"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="00D30215" w:rsidRPr="00663FF4">
          <w:rPr>
            <w:rStyle w:val="Hypertextovodkaz"/>
            <w:noProof/>
          </w:rPr>
          <w:t>Přístupový bod</w:t>
        </w:r>
        <w:r w:rsidR="00D30215">
          <w:rPr>
            <w:noProof/>
            <w:webHidden/>
          </w:rPr>
          <w:tab/>
        </w:r>
        <w:r w:rsidR="00D30215">
          <w:rPr>
            <w:noProof/>
            <w:webHidden/>
          </w:rPr>
          <w:fldChar w:fldCharType="begin"/>
        </w:r>
        <w:r w:rsidR="00D30215">
          <w:rPr>
            <w:noProof/>
            <w:webHidden/>
          </w:rPr>
          <w:instrText xml:space="preserve"> PAGEREF _Toc70416800 \h </w:instrText>
        </w:r>
        <w:r w:rsidR="00D30215">
          <w:rPr>
            <w:noProof/>
            <w:webHidden/>
          </w:rPr>
        </w:r>
        <w:r w:rsidR="00D30215">
          <w:rPr>
            <w:noProof/>
            <w:webHidden/>
          </w:rPr>
          <w:fldChar w:fldCharType="separate"/>
        </w:r>
        <w:r w:rsidR="0068153F">
          <w:rPr>
            <w:noProof/>
            <w:webHidden/>
          </w:rPr>
          <w:t>4</w:t>
        </w:r>
        <w:r w:rsidR="00D30215">
          <w:rPr>
            <w:noProof/>
            <w:webHidden/>
          </w:rPr>
          <w:fldChar w:fldCharType="end"/>
        </w:r>
      </w:hyperlink>
    </w:p>
    <w:p w14:paraId="6425E19A" w14:textId="2D6ADF87" w:rsidR="00D30215" w:rsidRDefault="0073337C">
      <w:pPr>
        <w:pStyle w:val="Obsah1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70416801" w:history="1">
        <w:r w:rsidR="00D30215" w:rsidRPr="00663FF4">
          <w:rPr>
            <w:rStyle w:val="Hypertextovodkaz"/>
            <w:noProof/>
          </w:rPr>
          <w:t>3.</w:t>
        </w:r>
        <w:r w:rsidR="00D30215"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="00D30215" w:rsidRPr="00663FF4">
          <w:rPr>
            <w:rStyle w:val="Hypertextovodkaz"/>
            <w:noProof/>
          </w:rPr>
          <w:t>WS ctiOS</w:t>
        </w:r>
        <w:r w:rsidR="00D30215">
          <w:rPr>
            <w:noProof/>
            <w:webHidden/>
          </w:rPr>
          <w:tab/>
        </w:r>
        <w:r w:rsidR="00D30215">
          <w:rPr>
            <w:noProof/>
            <w:webHidden/>
          </w:rPr>
          <w:fldChar w:fldCharType="begin"/>
        </w:r>
        <w:r w:rsidR="00D30215">
          <w:rPr>
            <w:noProof/>
            <w:webHidden/>
          </w:rPr>
          <w:instrText xml:space="preserve"> PAGEREF _Toc70416801 \h </w:instrText>
        </w:r>
        <w:r w:rsidR="00D30215">
          <w:rPr>
            <w:noProof/>
            <w:webHidden/>
          </w:rPr>
        </w:r>
        <w:r w:rsidR="00D30215">
          <w:rPr>
            <w:noProof/>
            <w:webHidden/>
          </w:rPr>
          <w:fldChar w:fldCharType="separate"/>
        </w:r>
        <w:r w:rsidR="0068153F">
          <w:rPr>
            <w:noProof/>
            <w:webHidden/>
          </w:rPr>
          <w:t>5</w:t>
        </w:r>
        <w:r w:rsidR="00D30215">
          <w:rPr>
            <w:noProof/>
            <w:webHidden/>
          </w:rPr>
          <w:fldChar w:fldCharType="end"/>
        </w:r>
      </w:hyperlink>
    </w:p>
    <w:p w14:paraId="1C4CD02D" w14:textId="4F9D2BF0" w:rsidR="00D30215" w:rsidRDefault="0073337C">
      <w:pPr>
        <w:pStyle w:val="Obsah1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70416802" w:history="1">
        <w:r w:rsidR="00D30215" w:rsidRPr="00663FF4">
          <w:rPr>
            <w:rStyle w:val="Hypertextovodkaz"/>
            <w:noProof/>
          </w:rPr>
          <w:t>4.</w:t>
        </w:r>
        <w:r w:rsidR="00D30215"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="00D30215" w:rsidRPr="00663FF4">
          <w:rPr>
            <w:rStyle w:val="Hypertextovodkaz"/>
            <w:noProof/>
          </w:rPr>
          <w:t>Prostředí pro ověření služeb WSDP</w:t>
        </w:r>
        <w:r w:rsidR="00D30215">
          <w:rPr>
            <w:noProof/>
            <w:webHidden/>
          </w:rPr>
          <w:tab/>
        </w:r>
        <w:r w:rsidR="00D30215">
          <w:rPr>
            <w:noProof/>
            <w:webHidden/>
          </w:rPr>
          <w:fldChar w:fldCharType="begin"/>
        </w:r>
        <w:r w:rsidR="00D30215">
          <w:rPr>
            <w:noProof/>
            <w:webHidden/>
          </w:rPr>
          <w:instrText xml:space="preserve"> PAGEREF _Toc70416802 \h </w:instrText>
        </w:r>
        <w:r w:rsidR="00D30215">
          <w:rPr>
            <w:noProof/>
            <w:webHidden/>
          </w:rPr>
        </w:r>
        <w:r w:rsidR="00D30215">
          <w:rPr>
            <w:noProof/>
            <w:webHidden/>
          </w:rPr>
          <w:fldChar w:fldCharType="separate"/>
        </w:r>
        <w:r w:rsidR="0068153F">
          <w:rPr>
            <w:noProof/>
            <w:webHidden/>
          </w:rPr>
          <w:t>7</w:t>
        </w:r>
        <w:r w:rsidR="00D30215">
          <w:rPr>
            <w:noProof/>
            <w:webHidden/>
          </w:rPr>
          <w:fldChar w:fldCharType="end"/>
        </w:r>
      </w:hyperlink>
    </w:p>
    <w:p w14:paraId="49DB1228" w14:textId="5AB6510F" w:rsidR="00D30215" w:rsidRDefault="0073337C">
      <w:pPr>
        <w:pStyle w:val="Obsah3"/>
        <w:tabs>
          <w:tab w:val="left" w:pos="1200"/>
          <w:tab w:val="right" w:leader="dot" w:pos="9372"/>
        </w:tabs>
        <w:rPr>
          <w:rFonts w:eastAsiaTheme="minorEastAsia" w:cstheme="minorBidi"/>
          <w:b w:val="0"/>
          <w:noProof/>
          <w:szCs w:val="22"/>
          <w:lang w:eastAsia="cs-CZ"/>
        </w:rPr>
      </w:pPr>
      <w:hyperlink w:anchor="_Toc70416803" w:history="1">
        <w:r w:rsidR="00D30215" w:rsidRPr="00663FF4">
          <w:rPr>
            <w:rStyle w:val="Hypertextovodkaz"/>
            <w:noProof/>
          </w:rPr>
          <w:t>4.1.1</w:t>
        </w:r>
        <w:r w:rsidR="00D30215"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="00D30215" w:rsidRPr="00663FF4">
          <w:rPr>
            <w:rStyle w:val="Hypertextovodkaz"/>
            <w:noProof/>
          </w:rPr>
          <w:t>WSDL soubor ctiOS v2.8</w:t>
        </w:r>
        <w:r w:rsidR="00D30215">
          <w:rPr>
            <w:noProof/>
            <w:webHidden/>
          </w:rPr>
          <w:tab/>
        </w:r>
        <w:r w:rsidR="00D30215">
          <w:rPr>
            <w:noProof/>
            <w:webHidden/>
          </w:rPr>
          <w:fldChar w:fldCharType="begin"/>
        </w:r>
        <w:r w:rsidR="00D30215">
          <w:rPr>
            <w:noProof/>
            <w:webHidden/>
          </w:rPr>
          <w:instrText xml:space="preserve"> PAGEREF _Toc70416803 \h </w:instrText>
        </w:r>
        <w:r w:rsidR="00D30215">
          <w:rPr>
            <w:noProof/>
            <w:webHidden/>
          </w:rPr>
        </w:r>
        <w:r w:rsidR="00D30215">
          <w:rPr>
            <w:noProof/>
            <w:webHidden/>
          </w:rPr>
          <w:fldChar w:fldCharType="separate"/>
        </w:r>
        <w:r w:rsidR="0068153F">
          <w:rPr>
            <w:noProof/>
            <w:webHidden/>
          </w:rPr>
          <w:t>7</w:t>
        </w:r>
        <w:r w:rsidR="00D30215">
          <w:rPr>
            <w:noProof/>
            <w:webHidden/>
          </w:rPr>
          <w:fldChar w:fldCharType="end"/>
        </w:r>
      </w:hyperlink>
    </w:p>
    <w:p w14:paraId="74547121" w14:textId="7141FF46" w:rsidR="00D30215" w:rsidRDefault="0073337C">
      <w:pPr>
        <w:pStyle w:val="Obsah3"/>
        <w:tabs>
          <w:tab w:val="left" w:pos="1200"/>
          <w:tab w:val="right" w:leader="dot" w:pos="9372"/>
        </w:tabs>
        <w:rPr>
          <w:rFonts w:eastAsiaTheme="minorEastAsia" w:cstheme="minorBidi"/>
          <w:b w:val="0"/>
          <w:noProof/>
          <w:szCs w:val="22"/>
          <w:lang w:eastAsia="cs-CZ"/>
        </w:rPr>
      </w:pPr>
      <w:hyperlink w:anchor="_Toc70416804" w:history="1">
        <w:r w:rsidR="00D30215" w:rsidRPr="00663FF4">
          <w:rPr>
            <w:rStyle w:val="Hypertextovodkaz"/>
            <w:noProof/>
          </w:rPr>
          <w:t>4.1.2</w:t>
        </w:r>
        <w:r w:rsidR="00D30215"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="00D30215" w:rsidRPr="00663FF4">
          <w:rPr>
            <w:rStyle w:val="Hypertextovodkaz"/>
            <w:noProof/>
          </w:rPr>
          <w:t>XSD definice ctiOS v2.8</w:t>
        </w:r>
        <w:r w:rsidR="00D30215">
          <w:rPr>
            <w:noProof/>
            <w:webHidden/>
          </w:rPr>
          <w:tab/>
        </w:r>
        <w:r w:rsidR="00D30215">
          <w:rPr>
            <w:noProof/>
            <w:webHidden/>
          </w:rPr>
          <w:fldChar w:fldCharType="begin"/>
        </w:r>
        <w:r w:rsidR="00D30215">
          <w:rPr>
            <w:noProof/>
            <w:webHidden/>
          </w:rPr>
          <w:instrText xml:space="preserve"> PAGEREF _Toc70416804 \h </w:instrText>
        </w:r>
        <w:r w:rsidR="00D30215">
          <w:rPr>
            <w:noProof/>
            <w:webHidden/>
          </w:rPr>
        </w:r>
        <w:r w:rsidR="00D30215">
          <w:rPr>
            <w:noProof/>
            <w:webHidden/>
          </w:rPr>
          <w:fldChar w:fldCharType="separate"/>
        </w:r>
        <w:r w:rsidR="0068153F">
          <w:rPr>
            <w:noProof/>
            <w:webHidden/>
          </w:rPr>
          <w:t>7</w:t>
        </w:r>
        <w:r w:rsidR="00D30215">
          <w:rPr>
            <w:noProof/>
            <w:webHidden/>
          </w:rPr>
          <w:fldChar w:fldCharType="end"/>
        </w:r>
      </w:hyperlink>
    </w:p>
    <w:p w14:paraId="3C5A332C" w14:textId="6684EEB4" w:rsidR="009D12A4" w:rsidRDefault="00766322" w:rsidP="00766322">
      <w:pPr>
        <w:pStyle w:val="Nadpis1"/>
      </w:pPr>
      <w:r w:rsidRPr="005157E7">
        <w:lastRenderedPageBreak/>
        <w:fldChar w:fldCharType="end"/>
      </w:r>
      <w:bookmarkStart w:id="10" w:name="_Toc70416797"/>
      <w:r w:rsidR="009D12A4">
        <w:t>Úvod</w:t>
      </w:r>
      <w:bookmarkEnd w:id="10"/>
    </w:p>
    <w:p w14:paraId="5CFC4AEA" w14:textId="647AF364" w:rsidR="009D12A4" w:rsidRDefault="009D12A4" w:rsidP="009D12A4">
      <w:r>
        <w:t>V rámci aplikace WSDP byla ve verzi 2.8 vytvořena nová WS</w:t>
      </w:r>
      <w:r w:rsidRPr="00AB6134">
        <w:t xml:space="preserve"> </w:t>
      </w:r>
      <w:r>
        <w:t xml:space="preserve">s operací </w:t>
      </w:r>
      <w:proofErr w:type="spellStart"/>
      <w:r>
        <w:t>ctiOS</w:t>
      </w:r>
      <w:proofErr w:type="spellEnd"/>
      <w:r>
        <w:t xml:space="preserve">, která pro zadaný seznam </w:t>
      </w:r>
      <w:proofErr w:type="spellStart"/>
      <w:r>
        <w:t>pseudonymizovaných</w:t>
      </w:r>
      <w:proofErr w:type="spellEnd"/>
      <w:r>
        <w:t xml:space="preserve"> odkazů na OS vrátí pro každý vyhledaný OS seznam verzí platných v intervalu nebo k datu ve shodě s údaji obsaženými v identifikátoru nebo aktuální stav OS v případě, že v identifikátoru nebude obsahovat interval nebo údaj k datu. </w:t>
      </w:r>
    </w:p>
    <w:p w14:paraId="0E81B9AC" w14:textId="77777777" w:rsidR="003337BE" w:rsidRPr="00BB326E" w:rsidRDefault="003337BE" w:rsidP="003337BE">
      <w:pPr>
        <w:pStyle w:val="Nadpis1"/>
      </w:pPr>
      <w:bookmarkStart w:id="11" w:name="_Toc70416798"/>
      <w:r w:rsidRPr="00BB326E">
        <w:lastRenderedPageBreak/>
        <w:t>Základní informace</w:t>
      </w:r>
      <w:bookmarkEnd w:id="11"/>
    </w:p>
    <w:p w14:paraId="21BCC2E5" w14:textId="6EA66649" w:rsidR="003337BE" w:rsidRDefault="003337BE" w:rsidP="003337BE">
      <w:r>
        <w:t>Webová služba je dostupná od listopadu 2018 (</w:t>
      </w:r>
      <w:r w:rsidRPr="00BB326E">
        <w:t xml:space="preserve">verze </w:t>
      </w:r>
      <w:r>
        <w:t>ISKN 8.2).</w:t>
      </w:r>
    </w:p>
    <w:p w14:paraId="618D82A3" w14:textId="77777777" w:rsidR="003337BE" w:rsidRPr="00BB326E" w:rsidRDefault="003337BE" w:rsidP="003337BE">
      <w:pPr>
        <w:pStyle w:val="Nadpis2"/>
      </w:pPr>
      <w:bookmarkStart w:id="12" w:name="_Toc70416799"/>
      <w:r w:rsidRPr="00BB326E">
        <w:t>Použité zkratky</w:t>
      </w:r>
      <w:bookmarkEnd w:id="12"/>
    </w:p>
    <w:tbl>
      <w:tblPr>
        <w:tblStyle w:val="ISKN"/>
        <w:tblW w:w="9072" w:type="dxa"/>
        <w:tblLayout w:type="fixed"/>
        <w:tblLook w:val="04A0" w:firstRow="1" w:lastRow="0" w:firstColumn="1" w:lastColumn="0" w:noHBand="0" w:noVBand="1"/>
      </w:tblPr>
      <w:tblGrid>
        <w:gridCol w:w="1559"/>
        <w:gridCol w:w="7513"/>
      </w:tblGrid>
      <w:tr w:rsidR="003337BE" w:rsidRPr="00183487" w14:paraId="62A3E7AF" w14:textId="77777777" w:rsidTr="00F722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9" w:type="dxa"/>
            <w:hideMark/>
          </w:tcPr>
          <w:p w14:paraId="0CD990F1" w14:textId="77777777" w:rsidR="003337BE" w:rsidRPr="00183487" w:rsidRDefault="003337BE" w:rsidP="00F722EC">
            <w:pPr>
              <w:pStyle w:val="TableHeading"/>
              <w:rPr>
                <w:rFonts w:asciiTheme="minorHAnsi" w:hAnsiTheme="minorHAnsi" w:cs="Arial"/>
                <w:b/>
                <w:sz w:val="22"/>
                <w:szCs w:val="22"/>
                <w:lang w:eastAsia="cs-CZ"/>
              </w:rPr>
            </w:pPr>
            <w:r w:rsidRPr="00183487">
              <w:rPr>
                <w:rFonts w:asciiTheme="minorHAnsi" w:hAnsiTheme="minorHAnsi" w:cs="Arial"/>
                <w:b/>
                <w:sz w:val="22"/>
                <w:szCs w:val="22"/>
                <w:lang w:eastAsia="cs-CZ"/>
              </w:rPr>
              <w:t>Zkratka</w:t>
            </w:r>
          </w:p>
        </w:tc>
        <w:tc>
          <w:tcPr>
            <w:tcW w:w="7513" w:type="dxa"/>
            <w:hideMark/>
          </w:tcPr>
          <w:p w14:paraId="119A2C58" w14:textId="77777777" w:rsidR="003337BE" w:rsidRPr="00183487" w:rsidRDefault="003337BE" w:rsidP="00F722EC">
            <w:pPr>
              <w:pStyle w:val="TableHeading"/>
              <w:rPr>
                <w:rFonts w:asciiTheme="minorHAnsi" w:hAnsiTheme="minorHAnsi" w:cs="Arial"/>
                <w:b/>
                <w:sz w:val="22"/>
                <w:szCs w:val="22"/>
                <w:lang w:eastAsia="cs-CZ"/>
              </w:rPr>
            </w:pPr>
            <w:r w:rsidRPr="00183487">
              <w:rPr>
                <w:rFonts w:asciiTheme="minorHAnsi" w:hAnsiTheme="minorHAnsi" w:cs="Arial"/>
                <w:b/>
                <w:sz w:val="22"/>
                <w:szCs w:val="22"/>
                <w:lang w:eastAsia="cs-CZ"/>
              </w:rPr>
              <w:t>Text</w:t>
            </w:r>
          </w:p>
        </w:tc>
      </w:tr>
      <w:tr w:rsidR="003337BE" w:rsidRPr="00183487" w14:paraId="37B21F22" w14:textId="77777777" w:rsidTr="00F722EC">
        <w:trPr>
          <w:trHeight w:hRule="exact" w:val="60"/>
        </w:trPr>
        <w:tc>
          <w:tcPr>
            <w:tcW w:w="1559" w:type="dxa"/>
          </w:tcPr>
          <w:p w14:paraId="44FC1BDC" w14:textId="77777777" w:rsidR="003337BE" w:rsidRPr="00183487" w:rsidRDefault="003337BE" w:rsidP="00F722EC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513" w:type="dxa"/>
          </w:tcPr>
          <w:p w14:paraId="16C5A75C" w14:textId="77777777" w:rsidR="003337BE" w:rsidRPr="00183487" w:rsidRDefault="003337BE" w:rsidP="00F722EC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337BE" w:rsidRPr="00183487" w14:paraId="44850B5E" w14:textId="77777777" w:rsidTr="00F722EC">
        <w:tc>
          <w:tcPr>
            <w:tcW w:w="1559" w:type="dxa"/>
            <w:hideMark/>
          </w:tcPr>
          <w:p w14:paraId="4761235C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ČÚZK</w:t>
            </w:r>
          </w:p>
        </w:tc>
        <w:tc>
          <w:tcPr>
            <w:tcW w:w="7513" w:type="dxa"/>
            <w:hideMark/>
          </w:tcPr>
          <w:p w14:paraId="74964940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Český úřad zeměměřický a katastrální</w:t>
            </w:r>
          </w:p>
        </w:tc>
      </w:tr>
      <w:tr w:rsidR="003337BE" w:rsidRPr="00183487" w14:paraId="66202F43" w14:textId="77777777" w:rsidTr="00F722EC">
        <w:tc>
          <w:tcPr>
            <w:tcW w:w="1559" w:type="dxa"/>
            <w:hideMark/>
          </w:tcPr>
          <w:p w14:paraId="63FFB579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DP</w:t>
            </w:r>
          </w:p>
        </w:tc>
        <w:tc>
          <w:tcPr>
            <w:tcW w:w="7513" w:type="dxa"/>
            <w:hideMark/>
          </w:tcPr>
          <w:p w14:paraId="63E1BD18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Dálkový přístup – aplikace umožňující klientům přístup k vybraným datům KN</w:t>
            </w:r>
          </w:p>
        </w:tc>
      </w:tr>
      <w:tr w:rsidR="003337BE" w:rsidRPr="00183487" w14:paraId="3898E2B9" w14:textId="77777777" w:rsidTr="00F722EC">
        <w:tc>
          <w:tcPr>
            <w:tcW w:w="1559" w:type="dxa"/>
            <w:hideMark/>
          </w:tcPr>
          <w:p w14:paraId="7BC20C9B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ID</w:t>
            </w:r>
          </w:p>
        </w:tc>
        <w:tc>
          <w:tcPr>
            <w:tcW w:w="7513" w:type="dxa"/>
            <w:hideMark/>
          </w:tcPr>
          <w:p w14:paraId="5E6A8C65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>
              <w:rPr>
                <w:szCs w:val="22"/>
              </w:rPr>
              <w:t>i</w:t>
            </w:r>
            <w:r w:rsidRPr="00183487">
              <w:rPr>
                <w:szCs w:val="22"/>
              </w:rPr>
              <w:t>nterní unikátní identifikátor záznamu v tabulce</w:t>
            </w:r>
          </w:p>
        </w:tc>
      </w:tr>
      <w:tr w:rsidR="003337BE" w:rsidRPr="00183487" w14:paraId="72F651D4" w14:textId="77777777" w:rsidTr="00F722EC">
        <w:tc>
          <w:tcPr>
            <w:tcW w:w="1559" w:type="dxa"/>
            <w:hideMark/>
          </w:tcPr>
          <w:p w14:paraId="5C3E997D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ISKN</w:t>
            </w:r>
          </w:p>
        </w:tc>
        <w:tc>
          <w:tcPr>
            <w:tcW w:w="7513" w:type="dxa"/>
            <w:hideMark/>
          </w:tcPr>
          <w:p w14:paraId="689338C8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>
              <w:rPr>
                <w:szCs w:val="22"/>
              </w:rPr>
              <w:t>I</w:t>
            </w:r>
            <w:r w:rsidRPr="00183487">
              <w:rPr>
                <w:szCs w:val="22"/>
              </w:rPr>
              <w:t>nformační systém katastru nemovitostí</w:t>
            </w:r>
          </w:p>
        </w:tc>
      </w:tr>
      <w:tr w:rsidR="003337BE" w:rsidRPr="00183487" w14:paraId="23DA9750" w14:textId="77777777" w:rsidTr="00F722EC">
        <w:tc>
          <w:tcPr>
            <w:tcW w:w="1559" w:type="dxa"/>
            <w:hideMark/>
          </w:tcPr>
          <w:p w14:paraId="03E90FDF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KN</w:t>
            </w:r>
          </w:p>
        </w:tc>
        <w:tc>
          <w:tcPr>
            <w:tcW w:w="7513" w:type="dxa"/>
            <w:hideMark/>
          </w:tcPr>
          <w:p w14:paraId="1F12808E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katastr nemovitostí</w:t>
            </w:r>
          </w:p>
        </w:tc>
      </w:tr>
      <w:tr w:rsidR="003337BE" w:rsidRPr="00183487" w14:paraId="2232D6F9" w14:textId="77777777" w:rsidTr="00F722EC">
        <w:tc>
          <w:tcPr>
            <w:tcW w:w="1559" w:type="dxa"/>
            <w:hideMark/>
          </w:tcPr>
          <w:p w14:paraId="51D531FA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OS</w:t>
            </w:r>
          </w:p>
        </w:tc>
        <w:tc>
          <w:tcPr>
            <w:tcW w:w="7513" w:type="dxa"/>
            <w:hideMark/>
          </w:tcPr>
          <w:p w14:paraId="7AEB223A" w14:textId="77777777" w:rsidR="003337BE" w:rsidRPr="00183487" w:rsidRDefault="003337BE" w:rsidP="00F722EC">
            <w:pPr>
              <w:pStyle w:val="Table"/>
              <w:rPr>
                <w:rFonts w:cs="Arial"/>
                <w:szCs w:val="22"/>
                <w:lang w:eastAsia="cs-CZ"/>
              </w:rPr>
            </w:pPr>
            <w:r w:rsidRPr="00183487">
              <w:rPr>
                <w:szCs w:val="22"/>
              </w:rPr>
              <w:t>oprávněný subjekt</w:t>
            </w:r>
            <w:r>
              <w:rPr>
                <w:szCs w:val="22"/>
              </w:rPr>
              <w:t>,</w:t>
            </w:r>
          </w:p>
          <w:p w14:paraId="298D062E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v případě popisu programového prostředí operační systém</w:t>
            </w:r>
          </w:p>
        </w:tc>
      </w:tr>
      <w:tr w:rsidR="003337BE" w:rsidRPr="00183487" w14:paraId="2CE78588" w14:textId="77777777" w:rsidTr="00F722EC">
        <w:tc>
          <w:tcPr>
            <w:tcW w:w="1559" w:type="dxa"/>
          </w:tcPr>
          <w:p w14:paraId="2441DE8B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proofErr w:type="spellStart"/>
            <w:r w:rsidRPr="00183487">
              <w:rPr>
                <w:szCs w:val="22"/>
              </w:rPr>
              <w:t>POSIdent</w:t>
            </w:r>
            <w:proofErr w:type="spellEnd"/>
          </w:p>
        </w:tc>
        <w:tc>
          <w:tcPr>
            <w:tcW w:w="7513" w:type="dxa"/>
          </w:tcPr>
          <w:p w14:paraId="0E033A7D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proofErr w:type="spellStart"/>
            <w:r w:rsidRPr="00183487">
              <w:rPr>
                <w:szCs w:val="22"/>
              </w:rPr>
              <w:t>Pseudonymizovaný</w:t>
            </w:r>
            <w:proofErr w:type="spellEnd"/>
            <w:r w:rsidRPr="00183487">
              <w:rPr>
                <w:szCs w:val="22"/>
              </w:rPr>
              <w:t xml:space="preserve"> identifikátor se zašifrovanými údaji OS</w:t>
            </w:r>
          </w:p>
        </w:tc>
      </w:tr>
      <w:tr w:rsidR="003337BE" w:rsidRPr="00183487" w14:paraId="501C97FD" w14:textId="77777777" w:rsidTr="00F722EC">
        <w:tc>
          <w:tcPr>
            <w:tcW w:w="1559" w:type="dxa"/>
            <w:hideMark/>
          </w:tcPr>
          <w:p w14:paraId="5F0405E6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URL</w:t>
            </w:r>
          </w:p>
        </w:tc>
        <w:tc>
          <w:tcPr>
            <w:tcW w:w="7513" w:type="dxa"/>
            <w:hideMark/>
          </w:tcPr>
          <w:p w14:paraId="38632F5B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proofErr w:type="spellStart"/>
            <w:r w:rsidRPr="00183487">
              <w:rPr>
                <w:szCs w:val="22"/>
              </w:rPr>
              <w:t>Uniform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Resource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Locator</w:t>
            </w:r>
            <w:proofErr w:type="spellEnd"/>
            <w:r w:rsidRPr="00183487">
              <w:rPr>
                <w:szCs w:val="22"/>
              </w:rPr>
              <w:t xml:space="preserve"> – adresa zdroje</w:t>
            </w:r>
          </w:p>
        </w:tc>
      </w:tr>
      <w:tr w:rsidR="003337BE" w:rsidRPr="00183487" w14:paraId="7DEB9110" w14:textId="77777777" w:rsidTr="00F722EC">
        <w:tc>
          <w:tcPr>
            <w:tcW w:w="1559" w:type="dxa"/>
          </w:tcPr>
          <w:p w14:paraId="73FFAE42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WS</w:t>
            </w:r>
          </w:p>
        </w:tc>
        <w:tc>
          <w:tcPr>
            <w:tcW w:w="7513" w:type="dxa"/>
          </w:tcPr>
          <w:p w14:paraId="32CD02A7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webové služby</w:t>
            </w:r>
          </w:p>
        </w:tc>
      </w:tr>
      <w:tr w:rsidR="003337BE" w:rsidRPr="00183487" w14:paraId="2E135698" w14:textId="77777777" w:rsidTr="00F722EC">
        <w:tc>
          <w:tcPr>
            <w:tcW w:w="1559" w:type="dxa"/>
            <w:hideMark/>
          </w:tcPr>
          <w:p w14:paraId="51290F31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WSDL</w:t>
            </w:r>
          </w:p>
        </w:tc>
        <w:tc>
          <w:tcPr>
            <w:tcW w:w="7513" w:type="dxa"/>
            <w:hideMark/>
          </w:tcPr>
          <w:p w14:paraId="2F38B8B9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 xml:space="preserve">Web </w:t>
            </w:r>
            <w:proofErr w:type="spellStart"/>
            <w:r w:rsidRPr="00183487">
              <w:rPr>
                <w:szCs w:val="22"/>
              </w:rPr>
              <w:t>Service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Description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Language</w:t>
            </w:r>
            <w:proofErr w:type="spellEnd"/>
            <w:r w:rsidRPr="00183487">
              <w:rPr>
                <w:szCs w:val="22"/>
              </w:rPr>
              <w:t xml:space="preserve"> </w:t>
            </w:r>
            <w:r w:rsidRPr="00183487">
              <w:rPr>
                <w:szCs w:val="22"/>
              </w:rPr>
              <w:softHyphen/>
              <w:t>– jazyk popisující webové služby</w:t>
            </w:r>
          </w:p>
        </w:tc>
      </w:tr>
      <w:tr w:rsidR="003337BE" w:rsidRPr="00183487" w14:paraId="2EB22B7B" w14:textId="77777777" w:rsidTr="00F722EC">
        <w:tc>
          <w:tcPr>
            <w:tcW w:w="1559" w:type="dxa"/>
          </w:tcPr>
          <w:p w14:paraId="36EDC057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WSDP</w:t>
            </w:r>
          </w:p>
        </w:tc>
        <w:tc>
          <w:tcPr>
            <w:tcW w:w="7513" w:type="dxa"/>
          </w:tcPr>
          <w:p w14:paraId="59F88925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Webové služby Dálkového přístupu do KN – název aplikace provozované ČÚZK</w:t>
            </w:r>
          </w:p>
        </w:tc>
      </w:tr>
      <w:tr w:rsidR="003337BE" w:rsidRPr="00183487" w14:paraId="0647ABC1" w14:textId="77777777" w:rsidTr="00F722EC">
        <w:tc>
          <w:tcPr>
            <w:tcW w:w="1559" w:type="dxa"/>
            <w:hideMark/>
          </w:tcPr>
          <w:p w14:paraId="05D94163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XML</w:t>
            </w:r>
          </w:p>
        </w:tc>
        <w:tc>
          <w:tcPr>
            <w:tcW w:w="7513" w:type="dxa"/>
            <w:hideMark/>
          </w:tcPr>
          <w:p w14:paraId="7AAE2829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proofErr w:type="spellStart"/>
            <w:r w:rsidRPr="00183487">
              <w:rPr>
                <w:szCs w:val="22"/>
              </w:rPr>
              <w:t>eXtensible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Markup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Language</w:t>
            </w:r>
            <w:proofErr w:type="spellEnd"/>
          </w:p>
        </w:tc>
      </w:tr>
      <w:tr w:rsidR="003337BE" w:rsidRPr="00183487" w14:paraId="7F52EB53" w14:textId="77777777" w:rsidTr="00F722EC">
        <w:tc>
          <w:tcPr>
            <w:tcW w:w="1559" w:type="dxa"/>
            <w:hideMark/>
          </w:tcPr>
          <w:p w14:paraId="0694AC29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XSD</w:t>
            </w:r>
          </w:p>
        </w:tc>
        <w:tc>
          <w:tcPr>
            <w:tcW w:w="7513" w:type="dxa"/>
            <w:hideMark/>
          </w:tcPr>
          <w:p w14:paraId="109D5858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 xml:space="preserve">Definice struktury XML (XML </w:t>
            </w:r>
            <w:proofErr w:type="spellStart"/>
            <w:r w:rsidRPr="00183487">
              <w:rPr>
                <w:szCs w:val="22"/>
              </w:rPr>
              <w:t>Schema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Definition</w:t>
            </w:r>
            <w:proofErr w:type="spellEnd"/>
            <w:r w:rsidRPr="00183487">
              <w:rPr>
                <w:szCs w:val="22"/>
              </w:rPr>
              <w:t>)</w:t>
            </w:r>
          </w:p>
        </w:tc>
      </w:tr>
    </w:tbl>
    <w:p w14:paraId="4043B45A" w14:textId="29E7AAF2" w:rsidR="003337BE" w:rsidRPr="00BB326E" w:rsidRDefault="003337BE" w:rsidP="003337BE"/>
    <w:p w14:paraId="006ABF8F" w14:textId="20F0619F" w:rsidR="003337BE" w:rsidRDefault="003337BE" w:rsidP="003337BE">
      <w:pPr>
        <w:pStyle w:val="Nadpis2"/>
      </w:pPr>
      <w:bookmarkStart w:id="13" w:name="_Toc70416800"/>
      <w:r w:rsidRPr="00BB326E">
        <w:t>Přístupový bod</w:t>
      </w:r>
      <w:bookmarkEnd w:id="13"/>
    </w:p>
    <w:p w14:paraId="1A92222F" w14:textId="411C9EFD" w:rsidR="00F06932" w:rsidRDefault="002D2E33" w:rsidP="002D2E33">
      <w:r w:rsidRPr="00BB326E">
        <w:t>WSDL</w:t>
      </w:r>
      <w:r w:rsidR="00F06932">
        <w:t xml:space="preserve"> soubor </w:t>
      </w:r>
      <w:hyperlink r:id="rId12" w:history="1">
        <w:r w:rsidR="00F06932" w:rsidRPr="00F06932">
          <w:rPr>
            <w:rStyle w:val="Hypertextovodkaz"/>
          </w:rPr>
          <w:t>ctiOS_v2.8.wsdl</w:t>
        </w:r>
      </w:hyperlink>
      <w:r w:rsidRPr="00BB326E">
        <w:t xml:space="preserve"> i XSD</w:t>
      </w:r>
      <w:r w:rsidR="00F06932">
        <w:t xml:space="preserve"> definice</w:t>
      </w:r>
      <w:r w:rsidRPr="00BB326E">
        <w:t xml:space="preserve"> </w:t>
      </w:r>
      <w:hyperlink r:id="rId13" w:history="1">
        <w:r w:rsidR="00F06932" w:rsidRPr="00F06932">
          <w:rPr>
            <w:rStyle w:val="Hypertextovodkaz"/>
          </w:rPr>
          <w:t>ctiOS.xsd_v2.8</w:t>
        </w:r>
      </w:hyperlink>
      <w:r w:rsidR="00F06932">
        <w:t xml:space="preserve"> </w:t>
      </w:r>
      <w:r w:rsidRPr="00BB326E">
        <w:t>jsou dostupné v rámci dokumentace v adresáři:</w:t>
      </w:r>
      <w:r w:rsidR="00F06932">
        <w:t xml:space="preserve"> </w:t>
      </w:r>
      <w:hyperlink r:id="rId14" w:history="1">
        <w:r w:rsidRPr="00577AC5">
          <w:rPr>
            <w:rStyle w:val="Hypertextovodkaz"/>
          </w:rPr>
          <w:t>https://katastr.cuzk.cz/dokumentace/ws28/ctios/</w:t>
        </w:r>
      </w:hyperlink>
      <w:r w:rsidR="00461457">
        <w:t>.</w:t>
      </w:r>
    </w:p>
    <w:p w14:paraId="40DDDB51" w14:textId="2CA85CBB" w:rsidR="002D2E33" w:rsidRPr="002D2E33" w:rsidRDefault="002D2E33" w:rsidP="002D2E33"/>
    <w:p w14:paraId="208E4F79" w14:textId="72986F8C" w:rsidR="009D12A4" w:rsidRDefault="009D12A4" w:rsidP="009D12A4">
      <w:r w:rsidRPr="00BB326E">
        <w:t>Přístupový bod webové služby je</w:t>
      </w:r>
      <w:r>
        <w:t xml:space="preserve"> </w:t>
      </w:r>
      <w:hyperlink r:id="rId15" w:history="1">
        <w:r>
          <w:rPr>
            <w:rStyle w:val="Hypertextovodkaz"/>
          </w:rPr>
          <w:t>https://katastr.cuzk.cz/ws/ctios/2.8/ctios</w:t>
        </w:r>
      </w:hyperlink>
      <w:r>
        <w:rPr>
          <w:rStyle w:val="Hypertextovodkaz"/>
        </w:rPr>
        <w:t>.</w:t>
      </w:r>
    </w:p>
    <w:p w14:paraId="2E7858ED" w14:textId="5E8988A1" w:rsidR="009D12A4" w:rsidRDefault="009D12A4" w:rsidP="009D12A4"/>
    <w:p w14:paraId="6379E5E6" w14:textId="624456F0" w:rsidR="009D12A4" w:rsidRDefault="009D12A4" w:rsidP="009D12A4"/>
    <w:p w14:paraId="72C82E1E" w14:textId="63936403" w:rsidR="003337BE" w:rsidRDefault="008A5CB5" w:rsidP="008A5CB5">
      <w:pPr>
        <w:pStyle w:val="Nadpis1"/>
      </w:pPr>
      <w:bookmarkStart w:id="14" w:name="_Toc70416801"/>
      <w:r>
        <w:lastRenderedPageBreak/>
        <w:t xml:space="preserve">WS </w:t>
      </w:r>
      <w:proofErr w:type="spellStart"/>
      <w:r>
        <w:t>ctiOS</w:t>
      </w:r>
      <w:bookmarkEnd w:id="14"/>
      <w:proofErr w:type="spellEnd"/>
    </w:p>
    <w:p w14:paraId="2870AABF" w14:textId="05532B32" w:rsidR="002D2E33" w:rsidRPr="002D2E33" w:rsidRDefault="002D2E33" w:rsidP="002D2E33">
      <w:r>
        <w:t>Operace je dostupná všem uživatelům WSDP a poskytnutí výstupních dat je bezplatné.</w:t>
      </w:r>
    </w:p>
    <w:p w14:paraId="29B37100" w14:textId="77777777" w:rsidR="009D12A4" w:rsidRPr="00BB326E" w:rsidRDefault="009D12A4" w:rsidP="009D12A4">
      <w:r w:rsidRPr="00BB326E">
        <w:t>Ukázka:</w:t>
      </w:r>
    </w:p>
    <w:p w14:paraId="6402D049" w14:textId="77777777" w:rsidR="009D12A4" w:rsidRDefault="009D12A4" w:rsidP="009D12A4">
      <w:pPr>
        <w:pStyle w:val="Pklad"/>
      </w:pPr>
      <w:r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 xmlns:v2="http://katastr.cuzk.cz/</w:t>
      </w:r>
      <w:proofErr w:type="spellStart"/>
      <w:r>
        <w:t>ctios</w:t>
      </w:r>
      <w:proofErr w:type="spellEnd"/>
      <w:r>
        <w:t>/</w:t>
      </w:r>
      <w:proofErr w:type="spellStart"/>
      <w:r>
        <w:t>types</w:t>
      </w:r>
      <w:proofErr w:type="spellEnd"/>
      <w:r>
        <w:t>/v2.8"&gt;</w:t>
      </w:r>
    </w:p>
    <w:p w14:paraId="5AFD5EB4" w14:textId="77777777" w:rsidR="009D12A4" w:rsidRDefault="009D12A4" w:rsidP="009D12A4">
      <w:pPr>
        <w:pStyle w:val="Pklad"/>
      </w:pPr>
      <w:r>
        <w:t xml:space="preserve">   &lt;</w:t>
      </w:r>
      <w:proofErr w:type="spellStart"/>
      <w:r>
        <w:t>soapenv:Header</w:t>
      </w:r>
      <w:proofErr w:type="spellEnd"/>
      <w:r>
        <w:t>/&gt;</w:t>
      </w:r>
    </w:p>
    <w:p w14:paraId="45270598" w14:textId="77777777" w:rsidR="009D12A4" w:rsidRDefault="009D12A4" w:rsidP="009D12A4">
      <w:pPr>
        <w:pStyle w:val="Pklad"/>
      </w:pPr>
      <w:r>
        <w:t xml:space="preserve">   &lt;</w:t>
      </w:r>
      <w:proofErr w:type="spellStart"/>
      <w:r>
        <w:t>soapenv:Body</w:t>
      </w:r>
      <w:proofErr w:type="spellEnd"/>
      <w:r>
        <w:t>&gt;</w:t>
      </w:r>
    </w:p>
    <w:p w14:paraId="050E68C5" w14:textId="77777777" w:rsidR="009D12A4" w:rsidRDefault="009D12A4" w:rsidP="009D12A4">
      <w:pPr>
        <w:pStyle w:val="Pklad"/>
      </w:pPr>
      <w:r>
        <w:t xml:space="preserve">      &lt;v2:CtiOsRequest&gt;</w:t>
      </w:r>
    </w:p>
    <w:p w14:paraId="14D60B29" w14:textId="77777777" w:rsidR="009D12A4" w:rsidRDefault="009D12A4" w:rsidP="009D12A4">
      <w:pPr>
        <w:pStyle w:val="Pklad"/>
      </w:pPr>
      <w:r>
        <w:t xml:space="preserve">         &lt;v2:osIdent&gt;“</w:t>
      </w:r>
      <w:proofErr w:type="spellStart"/>
      <w:r>
        <w:t>Pseudonymizovaný</w:t>
      </w:r>
      <w:proofErr w:type="spellEnd"/>
      <w:r>
        <w:t xml:space="preserve"> identifikátor“&lt;/v2:osIdent&gt;</w:t>
      </w:r>
    </w:p>
    <w:p w14:paraId="7276E335" w14:textId="77777777" w:rsidR="009D12A4" w:rsidRDefault="009D12A4" w:rsidP="009D12A4">
      <w:pPr>
        <w:pStyle w:val="Pklad"/>
      </w:pPr>
      <w:r>
        <w:t xml:space="preserve">      &lt;/v2:CtiOsRequest&gt;</w:t>
      </w:r>
    </w:p>
    <w:p w14:paraId="55F754C0" w14:textId="77777777" w:rsidR="009D12A4" w:rsidRDefault="009D12A4" w:rsidP="009D12A4">
      <w:pPr>
        <w:pStyle w:val="Pklad"/>
      </w:pPr>
      <w:r>
        <w:t xml:space="preserve">   &lt;/</w:t>
      </w:r>
      <w:proofErr w:type="spellStart"/>
      <w:r>
        <w:t>soapenv:Body</w:t>
      </w:r>
      <w:proofErr w:type="spellEnd"/>
      <w:r>
        <w:t>&gt;</w:t>
      </w:r>
    </w:p>
    <w:p w14:paraId="0C7B2431" w14:textId="77777777" w:rsidR="009D12A4" w:rsidRPr="00BB326E" w:rsidRDefault="009D12A4" w:rsidP="009D12A4">
      <w:pPr>
        <w:pStyle w:val="Pklad"/>
      </w:pPr>
      <w:r>
        <w:t>&lt;/</w:t>
      </w:r>
      <w:proofErr w:type="spellStart"/>
      <w:r>
        <w:t>soapenv:Envelope</w:t>
      </w:r>
      <w:proofErr w:type="spellEnd"/>
      <w:r>
        <w:t>&gt;</w:t>
      </w:r>
      <w:r w:rsidRPr="00BB326E">
        <w:cr/>
      </w:r>
    </w:p>
    <w:p w14:paraId="6B28287E" w14:textId="77777777" w:rsidR="009D12A4" w:rsidRDefault="009D12A4" w:rsidP="009D12A4"/>
    <w:p w14:paraId="7EA6488E" w14:textId="77777777" w:rsidR="009D12A4" w:rsidRDefault="009D12A4" w:rsidP="009D12A4">
      <w:pPr>
        <w:spacing w:before="240" w:after="0"/>
      </w:pPr>
      <w:r w:rsidRPr="00BA606A">
        <w:t>Struktura výstupu</w:t>
      </w:r>
      <w:r>
        <w:t xml:space="preserve"> - odpověď služby vrací seznam OS s následujícími údaji:</w:t>
      </w:r>
    </w:p>
    <w:tbl>
      <w:tblPr>
        <w:tblStyle w:val="ISKN"/>
        <w:tblW w:w="9007" w:type="dxa"/>
        <w:tblLook w:val="0620" w:firstRow="1" w:lastRow="0" w:firstColumn="0" w:lastColumn="0" w:noHBand="1" w:noVBand="1"/>
      </w:tblPr>
      <w:tblGrid>
        <w:gridCol w:w="2380"/>
        <w:gridCol w:w="6650"/>
      </w:tblGrid>
      <w:tr w:rsidR="009D12A4" w:rsidRPr="00183487" w14:paraId="129C2CD0" w14:textId="77777777" w:rsidTr="009D12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2357" w:type="dxa"/>
            <w:noWrap/>
            <w:hideMark/>
          </w:tcPr>
          <w:p w14:paraId="4C3A673F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Sloupec</w:t>
            </w:r>
          </w:p>
        </w:tc>
        <w:tc>
          <w:tcPr>
            <w:tcW w:w="6650" w:type="dxa"/>
            <w:noWrap/>
            <w:hideMark/>
          </w:tcPr>
          <w:p w14:paraId="7797B8DF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Popis</w:t>
            </w:r>
          </w:p>
        </w:tc>
      </w:tr>
      <w:tr w:rsidR="009D12A4" w:rsidRPr="00183487" w14:paraId="67F0D70C" w14:textId="77777777" w:rsidTr="009D12A4">
        <w:trPr>
          <w:trHeight w:val="283"/>
        </w:trPr>
        <w:tc>
          <w:tcPr>
            <w:tcW w:w="2357" w:type="dxa"/>
            <w:noWrap/>
          </w:tcPr>
          <w:p w14:paraId="0C6FED53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proofErr w:type="spellStart"/>
            <w:r w:rsidRPr="00183487">
              <w:rPr>
                <w:szCs w:val="22"/>
                <w:lang w:eastAsia="cs-CZ"/>
              </w:rPr>
              <w:t>POSIdent</w:t>
            </w:r>
            <w:proofErr w:type="spellEnd"/>
          </w:p>
        </w:tc>
        <w:tc>
          <w:tcPr>
            <w:tcW w:w="6650" w:type="dxa"/>
            <w:noWrap/>
          </w:tcPr>
          <w:p w14:paraId="3CF040C0" w14:textId="362F9855" w:rsidR="009D12A4" w:rsidRPr="00183487" w:rsidRDefault="009D12A4" w:rsidP="009D12A4">
            <w:pPr>
              <w:rPr>
                <w:szCs w:val="22"/>
                <w:lang w:eastAsia="cs-CZ"/>
              </w:rPr>
            </w:pPr>
            <w:proofErr w:type="spellStart"/>
            <w:r w:rsidRPr="00183487">
              <w:rPr>
                <w:szCs w:val="22"/>
                <w:lang w:eastAsia="cs-CZ"/>
              </w:rPr>
              <w:t>Pseudonymizovaný</w:t>
            </w:r>
            <w:proofErr w:type="spellEnd"/>
            <w:r w:rsidRPr="00183487">
              <w:rPr>
                <w:szCs w:val="22"/>
                <w:lang w:eastAsia="cs-CZ"/>
              </w:rPr>
              <w:t xml:space="preserve"> identifikátor OS uvedený ve výměnném formátu</w:t>
            </w:r>
            <w:r w:rsidR="0071751A">
              <w:rPr>
                <w:szCs w:val="22"/>
                <w:lang w:eastAsia="cs-CZ"/>
              </w:rPr>
              <w:t>.</w:t>
            </w:r>
          </w:p>
        </w:tc>
      </w:tr>
      <w:tr w:rsidR="009D12A4" w:rsidRPr="00183487" w14:paraId="7208DA6E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1D76C446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ID</w:t>
            </w:r>
          </w:p>
        </w:tc>
        <w:tc>
          <w:tcPr>
            <w:tcW w:w="6650" w:type="dxa"/>
            <w:noWrap/>
            <w:hideMark/>
          </w:tcPr>
          <w:p w14:paraId="70546DE5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Unikátní generované číslo [oprávněného subjektu].</w:t>
            </w:r>
          </w:p>
        </w:tc>
      </w:tr>
      <w:tr w:rsidR="009D12A4" w:rsidRPr="00183487" w14:paraId="1F05754A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58B0B20F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STAV_DAT</w:t>
            </w:r>
          </w:p>
        </w:tc>
        <w:tc>
          <w:tcPr>
            <w:tcW w:w="6650" w:type="dxa"/>
            <w:noWrap/>
            <w:hideMark/>
          </w:tcPr>
          <w:p w14:paraId="0DABCC48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Stav aktuálnosti dat.</w:t>
            </w:r>
          </w:p>
          <w:p w14:paraId="12C8B00A" w14:textId="77777777" w:rsidR="009D12A4" w:rsidRPr="00183487" w:rsidRDefault="009D12A4" w:rsidP="009D12A4">
            <w:pPr>
              <w:pStyle w:val="Bezmezer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83487">
              <w:rPr>
                <w:rFonts w:asciiTheme="minorHAnsi" w:hAnsiTheme="minorHAnsi" w:cs="Arial"/>
                <w:sz w:val="22"/>
                <w:szCs w:val="22"/>
              </w:rPr>
              <w:t>-1 minulost</w:t>
            </w:r>
          </w:p>
          <w:p w14:paraId="381626DB" w14:textId="77777777" w:rsidR="009D12A4" w:rsidRPr="00183487" w:rsidRDefault="009D12A4" w:rsidP="009D12A4">
            <w:pPr>
              <w:pStyle w:val="Bezmezer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83487">
              <w:rPr>
                <w:rFonts w:asciiTheme="minorHAnsi" w:hAnsiTheme="minorHAnsi" w:cs="Arial"/>
                <w:sz w:val="22"/>
                <w:szCs w:val="22"/>
              </w:rPr>
              <w:t>0 přítomnost</w:t>
            </w:r>
          </w:p>
          <w:p w14:paraId="44DD7461" w14:textId="77777777" w:rsidR="009D12A4" w:rsidRPr="00183487" w:rsidRDefault="009D12A4" w:rsidP="009D12A4">
            <w:pPr>
              <w:pStyle w:val="Bezmezer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83487">
              <w:rPr>
                <w:rFonts w:asciiTheme="minorHAnsi" w:hAnsiTheme="minorHAnsi" w:cs="Arial"/>
                <w:sz w:val="22"/>
                <w:szCs w:val="22"/>
              </w:rPr>
              <w:t>3 zrušen</w:t>
            </w:r>
          </w:p>
          <w:p w14:paraId="7EC67863" w14:textId="3FBFF50A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rFonts w:cs="Arial"/>
                <w:szCs w:val="22"/>
              </w:rPr>
              <w:t>Je nastaven podle stejných pravidel jako při vytváření VF</w:t>
            </w:r>
            <w:r w:rsidR="0071751A">
              <w:rPr>
                <w:rFonts w:cs="Arial"/>
                <w:szCs w:val="22"/>
              </w:rPr>
              <w:t>.</w:t>
            </w:r>
          </w:p>
        </w:tc>
      </w:tr>
      <w:tr w:rsidR="009D12A4" w:rsidRPr="00183487" w14:paraId="16A9917D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2F714D28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DATUM_VZNIKU</w:t>
            </w:r>
          </w:p>
        </w:tc>
        <w:tc>
          <w:tcPr>
            <w:tcW w:w="6650" w:type="dxa"/>
            <w:noWrap/>
            <w:hideMark/>
          </w:tcPr>
          <w:p w14:paraId="28A9D6FE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Časový údaj prvního výskytu entity v systému.</w:t>
            </w:r>
          </w:p>
        </w:tc>
      </w:tr>
      <w:tr w:rsidR="009D12A4" w:rsidRPr="00183487" w14:paraId="5AB48EEF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023F1944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DATUM_ZANIKU</w:t>
            </w:r>
          </w:p>
        </w:tc>
        <w:tc>
          <w:tcPr>
            <w:tcW w:w="6650" w:type="dxa"/>
            <w:noWrap/>
            <w:hideMark/>
          </w:tcPr>
          <w:p w14:paraId="49B909AA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Časový údaj konce platnosti výskytu entity v systému.</w:t>
            </w:r>
          </w:p>
        </w:tc>
      </w:tr>
      <w:tr w:rsidR="009D12A4" w:rsidRPr="00183487" w14:paraId="1A54355F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5BDC3EF0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PRIZNAK_KONTEXTU</w:t>
            </w:r>
          </w:p>
        </w:tc>
        <w:tc>
          <w:tcPr>
            <w:tcW w:w="6650" w:type="dxa"/>
            <w:noWrap/>
            <w:hideMark/>
          </w:tcPr>
          <w:p w14:paraId="2B676E68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Příznak kontextu.</w:t>
            </w:r>
          </w:p>
          <w:p w14:paraId="3A0350DE" w14:textId="77777777" w:rsidR="009D12A4" w:rsidRPr="00183487" w:rsidRDefault="009D12A4" w:rsidP="009D12A4">
            <w:pPr>
              <w:pStyle w:val="Bezmezer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83487">
              <w:rPr>
                <w:rFonts w:asciiTheme="minorHAnsi" w:hAnsiTheme="minorHAnsi" w:cs="Arial"/>
                <w:sz w:val="22"/>
                <w:szCs w:val="22"/>
              </w:rPr>
              <w:t>1 historizovat</w:t>
            </w:r>
          </w:p>
          <w:p w14:paraId="2C421A42" w14:textId="77777777" w:rsidR="009D12A4" w:rsidRPr="00183487" w:rsidRDefault="009D12A4" w:rsidP="009D12A4">
            <w:pPr>
              <w:pStyle w:val="Bezmezer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83487">
              <w:rPr>
                <w:rFonts w:asciiTheme="minorHAnsi" w:hAnsiTheme="minorHAnsi" w:cs="Arial"/>
                <w:sz w:val="22"/>
                <w:szCs w:val="22"/>
              </w:rPr>
              <w:t>2 zachovat</w:t>
            </w:r>
          </w:p>
          <w:p w14:paraId="7EF625FF" w14:textId="77777777" w:rsidR="009D12A4" w:rsidRPr="00183487" w:rsidRDefault="009D12A4" w:rsidP="009D12A4">
            <w:pPr>
              <w:pStyle w:val="Bezmezer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83487">
              <w:rPr>
                <w:rFonts w:asciiTheme="minorHAnsi" w:hAnsiTheme="minorHAnsi" w:cs="Arial"/>
                <w:sz w:val="22"/>
                <w:szCs w:val="22"/>
              </w:rPr>
              <w:t xml:space="preserve">3 </w:t>
            </w:r>
            <w:proofErr w:type="spellStart"/>
            <w:r w:rsidRPr="00183487">
              <w:rPr>
                <w:rFonts w:asciiTheme="minorHAnsi" w:hAnsiTheme="minorHAnsi" w:cs="Arial"/>
                <w:sz w:val="22"/>
                <w:szCs w:val="22"/>
              </w:rPr>
              <w:t>zplatnit</w:t>
            </w:r>
            <w:proofErr w:type="spellEnd"/>
          </w:p>
          <w:p w14:paraId="441CA78A" w14:textId="49B2D5B4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rFonts w:cs="Arial"/>
                <w:szCs w:val="22"/>
              </w:rPr>
              <w:t>Je nastaven podle stejných pravidel jako při vytváření VF</w:t>
            </w:r>
            <w:r w:rsidR="0071751A">
              <w:rPr>
                <w:rFonts w:cs="Arial"/>
                <w:szCs w:val="22"/>
              </w:rPr>
              <w:t>.</w:t>
            </w:r>
          </w:p>
        </w:tc>
      </w:tr>
      <w:tr w:rsidR="009D12A4" w:rsidRPr="00183487" w14:paraId="3A69C8F4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2B9047FE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RIZENI_ID_VZNIKU</w:t>
            </w:r>
          </w:p>
        </w:tc>
        <w:tc>
          <w:tcPr>
            <w:tcW w:w="6650" w:type="dxa"/>
            <w:noWrap/>
            <w:hideMark/>
          </w:tcPr>
          <w:p w14:paraId="5926A3E1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Odkaz na unikátní generované číslo [řízení].</w:t>
            </w:r>
          </w:p>
        </w:tc>
      </w:tr>
      <w:tr w:rsidR="009D12A4" w:rsidRPr="00183487" w14:paraId="716B5780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074F06CB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RIZENI_ID_ZANIKU</w:t>
            </w:r>
          </w:p>
        </w:tc>
        <w:tc>
          <w:tcPr>
            <w:tcW w:w="6650" w:type="dxa"/>
            <w:noWrap/>
            <w:hideMark/>
          </w:tcPr>
          <w:p w14:paraId="7DC45E87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Odkaz na unikátní generované číslo [řízení].</w:t>
            </w:r>
          </w:p>
        </w:tc>
      </w:tr>
      <w:tr w:rsidR="009D12A4" w:rsidRPr="00183487" w14:paraId="4DB4E93B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3E08D072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ID_JE_1_PARTNER_BSM</w:t>
            </w:r>
          </w:p>
        </w:tc>
        <w:tc>
          <w:tcPr>
            <w:tcW w:w="6650" w:type="dxa"/>
            <w:noWrap/>
            <w:hideMark/>
          </w:tcPr>
          <w:p w14:paraId="7331847F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ID partnera.</w:t>
            </w:r>
          </w:p>
        </w:tc>
      </w:tr>
      <w:tr w:rsidR="009D12A4" w:rsidRPr="00183487" w14:paraId="068B3D99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30646842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ID_JE_2_PARTNER_BSM</w:t>
            </w:r>
          </w:p>
        </w:tc>
        <w:tc>
          <w:tcPr>
            <w:tcW w:w="6650" w:type="dxa"/>
            <w:noWrap/>
            <w:hideMark/>
          </w:tcPr>
          <w:p w14:paraId="17006E11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ID partnera.</w:t>
            </w:r>
          </w:p>
        </w:tc>
      </w:tr>
      <w:tr w:rsidR="009D12A4" w:rsidRPr="00183487" w14:paraId="230DF55B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26C6CBA2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ID_ZDROJ</w:t>
            </w:r>
          </w:p>
        </w:tc>
        <w:tc>
          <w:tcPr>
            <w:tcW w:w="6650" w:type="dxa"/>
            <w:noWrap/>
            <w:hideMark/>
          </w:tcPr>
          <w:p w14:paraId="337ED068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Odkaz na unikátní generované číslo [identifikace na zdrojovém pracovišti].</w:t>
            </w:r>
          </w:p>
        </w:tc>
      </w:tr>
      <w:tr w:rsidR="009D12A4" w:rsidRPr="00183487" w14:paraId="555D85ED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698A7A26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OPSUB_TYPE</w:t>
            </w:r>
          </w:p>
        </w:tc>
        <w:tc>
          <w:tcPr>
            <w:tcW w:w="6650" w:type="dxa"/>
            <w:noWrap/>
            <w:hideMark/>
          </w:tcPr>
          <w:p w14:paraId="007CF8B2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Typ OS.</w:t>
            </w:r>
          </w:p>
        </w:tc>
      </w:tr>
      <w:tr w:rsidR="009D12A4" w:rsidRPr="00183487" w14:paraId="1D1A25FA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7FE7B6F4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CHAROS_KOD</w:t>
            </w:r>
          </w:p>
        </w:tc>
        <w:tc>
          <w:tcPr>
            <w:tcW w:w="6650" w:type="dxa"/>
            <w:noWrap/>
            <w:hideMark/>
          </w:tcPr>
          <w:p w14:paraId="77629C7C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Rozlišení oprávněného subjektu.</w:t>
            </w:r>
          </w:p>
        </w:tc>
      </w:tr>
      <w:tr w:rsidR="009D12A4" w:rsidRPr="00183487" w14:paraId="702EE1EE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0F2FB513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ICO</w:t>
            </w:r>
          </w:p>
        </w:tc>
        <w:tc>
          <w:tcPr>
            <w:tcW w:w="6650" w:type="dxa"/>
            <w:noWrap/>
            <w:hideMark/>
          </w:tcPr>
          <w:p w14:paraId="344257CB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IČO.</w:t>
            </w:r>
          </w:p>
        </w:tc>
      </w:tr>
      <w:tr w:rsidR="009D12A4" w:rsidRPr="00183487" w14:paraId="058C722F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519E69D6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DOPLNEK_ICO</w:t>
            </w:r>
          </w:p>
        </w:tc>
        <w:tc>
          <w:tcPr>
            <w:tcW w:w="6650" w:type="dxa"/>
            <w:noWrap/>
            <w:hideMark/>
          </w:tcPr>
          <w:p w14:paraId="454F12AE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Doplněk IČO.</w:t>
            </w:r>
          </w:p>
        </w:tc>
      </w:tr>
      <w:tr w:rsidR="009D12A4" w:rsidRPr="00183487" w14:paraId="144459AD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780527CC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NAZEV</w:t>
            </w:r>
          </w:p>
        </w:tc>
        <w:tc>
          <w:tcPr>
            <w:tcW w:w="6650" w:type="dxa"/>
            <w:noWrap/>
            <w:hideMark/>
          </w:tcPr>
          <w:p w14:paraId="78D4BC2F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Obchodní jméno.</w:t>
            </w:r>
          </w:p>
        </w:tc>
      </w:tr>
      <w:tr w:rsidR="009D12A4" w:rsidRPr="00183487" w14:paraId="3B07D85E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1D310C67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NAZEV_U</w:t>
            </w:r>
          </w:p>
        </w:tc>
        <w:tc>
          <w:tcPr>
            <w:tcW w:w="6650" w:type="dxa"/>
            <w:noWrap/>
            <w:hideMark/>
          </w:tcPr>
          <w:p w14:paraId="7DB59AFD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Obchodní jméno - bez diakritiky.</w:t>
            </w:r>
          </w:p>
        </w:tc>
      </w:tr>
      <w:tr w:rsidR="009D12A4" w:rsidRPr="00183487" w14:paraId="3290EFEC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37045CC0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RODNE_CISLO</w:t>
            </w:r>
          </w:p>
        </w:tc>
        <w:tc>
          <w:tcPr>
            <w:tcW w:w="6650" w:type="dxa"/>
            <w:noWrap/>
            <w:hideMark/>
          </w:tcPr>
          <w:p w14:paraId="3D66F9FB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Rodné číslo.</w:t>
            </w:r>
          </w:p>
        </w:tc>
      </w:tr>
      <w:tr w:rsidR="009D12A4" w:rsidRPr="00183487" w14:paraId="07D8D257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7D50ED20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TITUL_PRED_JMENEM</w:t>
            </w:r>
          </w:p>
        </w:tc>
        <w:tc>
          <w:tcPr>
            <w:tcW w:w="6650" w:type="dxa"/>
            <w:noWrap/>
            <w:hideMark/>
          </w:tcPr>
          <w:p w14:paraId="24A5CDE7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Titul před jménem.</w:t>
            </w:r>
          </w:p>
        </w:tc>
      </w:tr>
      <w:tr w:rsidR="009D12A4" w:rsidRPr="00183487" w14:paraId="46604D11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240A08A8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lastRenderedPageBreak/>
              <w:t>JMENO</w:t>
            </w:r>
          </w:p>
        </w:tc>
        <w:tc>
          <w:tcPr>
            <w:tcW w:w="6650" w:type="dxa"/>
            <w:noWrap/>
            <w:hideMark/>
          </w:tcPr>
          <w:p w14:paraId="2FFADF96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Jméno.</w:t>
            </w:r>
          </w:p>
        </w:tc>
      </w:tr>
      <w:tr w:rsidR="009D12A4" w:rsidRPr="00183487" w14:paraId="2D816C7C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77795B44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JMENO_U</w:t>
            </w:r>
          </w:p>
        </w:tc>
        <w:tc>
          <w:tcPr>
            <w:tcW w:w="6650" w:type="dxa"/>
            <w:noWrap/>
            <w:hideMark/>
          </w:tcPr>
          <w:p w14:paraId="05AF3498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Jméno - bez diakritiky.</w:t>
            </w:r>
          </w:p>
        </w:tc>
      </w:tr>
      <w:tr w:rsidR="009D12A4" w:rsidRPr="00183487" w14:paraId="0F3ECA64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592B8C8A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PRIJMENI</w:t>
            </w:r>
          </w:p>
        </w:tc>
        <w:tc>
          <w:tcPr>
            <w:tcW w:w="6650" w:type="dxa"/>
            <w:noWrap/>
            <w:hideMark/>
          </w:tcPr>
          <w:p w14:paraId="76BB6C83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Příjmení.</w:t>
            </w:r>
          </w:p>
        </w:tc>
      </w:tr>
      <w:tr w:rsidR="009D12A4" w:rsidRPr="00183487" w14:paraId="3BCA0433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76E707E9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PRIJMENI_U</w:t>
            </w:r>
          </w:p>
        </w:tc>
        <w:tc>
          <w:tcPr>
            <w:tcW w:w="6650" w:type="dxa"/>
            <w:noWrap/>
            <w:hideMark/>
          </w:tcPr>
          <w:p w14:paraId="18276E95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Příjmení - bez diakritiky.</w:t>
            </w:r>
          </w:p>
        </w:tc>
      </w:tr>
      <w:tr w:rsidR="009D12A4" w:rsidRPr="00183487" w14:paraId="3C3CD979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500FE999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TITUL_ZA_JMENEM</w:t>
            </w:r>
          </w:p>
        </w:tc>
        <w:tc>
          <w:tcPr>
            <w:tcW w:w="6650" w:type="dxa"/>
            <w:noWrap/>
            <w:hideMark/>
          </w:tcPr>
          <w:p w14:paraId="0D8180F4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Titul za jménem.</w:t>
            </w:r>
          </w:p>
        </w:tc>
      </w:tr>
      <w:tr w:rsidR="009D12A4" w:rsidRPr="00183487" w14:paraId="3543C9FA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056FBFB7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CISLO_DOMOVNI</w:t>
            </w:r>
          </w:p>
        </w:tc>
        <w:tc>
          <w:tcPr>
            <w:tcW w:w="6650" w:type="dxa"/>
            <w:noWrap/>
            <w:hideMark/>
          </w:tcPr>
          <w:p w14:paraId="2B1A9145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Číslo domovní.</w:t>
            </w:r>
          </w:p>
        </w:tc>
      </w:tr>
      <w:tr w:rsidR="009D12A4" w:rsidRPr="00183487" w14:paraId="3ECA7B32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04A8415C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CISLO_ORIENTACNI</w:t>
            </w:r>
          </w:p>
        </w:tc>
        <w:tc>
          <w:tcPr>
            <w:tcW w:w="6650" w:type="dxa"/>
            <w:noWrap/>
            <w:hideMark/>
          </w:tcPr>
          <w:p w14:paraId="45E0091D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Číslo orientační.</w:t>
            </w:r>
          </w:p>
        </w:tc>
      </w:tr>
      <w:tr w:rsidR="009D12A4" w:rsidRPr="00183487" w14:paraId="49B88AD1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78E508F3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NAZEV_ULICE</w:t>
            </w:r>
          </w:p>
        </w:tc>
        <w:tc>
          <w:tcPr>
            <w:tcW w:w="6650" w:type="dxa"/>
            <w:noWrap/>
            <w:hideMark/>
          </w:tcPr>
          <w:p w14:paraId="05953FAD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Název ulice nebo veřejného prostranství.</w:t>
            </w:r>
          </w:p>
        </w:tc>
      </w:tr>
      <w:tr w:rsidR="009D12A4" w:rsidRPr="00183487" w14:paraId="5898F87F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47B24BE4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CAST_OBCE</w:t>
            </w:r>
          </w:p>
        </w:tc>
        <w:tc>
          <w:tcPr>
            <w:tcW w:w="6650" w:type="dxa"/>
            <w:noWrap/>
            <w:hideMark/>
          </w:tcPr>
          <w:p w14:paraId="1E164D1C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Název části obce.</w:t>
            </w:r>
          </w:p>
        </w:tc>
      </w:tr>
      <w:tr w:rsidR="009D12A4" w:rsidRPr="00183487" w14:paraId="3BC55AF2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7F820B5B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OBEC</w:t>
            </w:r>
          </w:p>
        </w:tc>
        <w:tc>
          <w:tcPr>
            <w:tcW w:w="6650" w:type="dxa"/>
            <w:noWrap/>
            <w:hideMark/>
          </w:tcPr>
          <w:p w14:paraId="3AFA9F7D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Název obce.</w:t>
            </w:r>
          </w:p>
        </w:tc>
      </w:tr>
      <w:tr w:rsidR="009D12A4" w:rsidRPr="00183487" w14:paraId="61753C26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1D3EDC45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OKRES</w:t>
            </w:r>
          </w:p>
        </w:tc>
        <w:tc>
          <w:tcPr>
            <w:tcW w:w="6650" w:type="dxa"/>
            <w:noWrap/>
            <w:hideMark/>
          </w:tcPr>
          <w:p w14:paraId="0F94FB31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Název okresu.</w:t>
            </w:r>
          </w:p>
        </w:tc>
      </w:tr>
      <w:tr w:rsidR="009D12A4" w:rsidRPr="00183487" w14:paraId="01F7AC0F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6991643B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STAT</w:t>
            </w:r>
          </w:p>
        </w:tc>
        <w:tc>
          <w:tcPr>
            <w:tcW w:w="6650" w:type="dxa"/>
            <w:noWrap/>
            <w:hideMark/>
          </w:tcPr>
          <w:p w14:paraId="09BF10E4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Název státu.</w:t>
            </w:r>
          </w:p>
        </w:tc>
      </w:tr>
      <w:tr w:rsidR="009D12A4" w:rsidRPr="00183487" w14:paraId="4F89440B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15907BE4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PSC</w:t>
            </w:r>
          </w:p>
        </w:tc>
        <w:tc>
          <w:tcPr>
            <w:tcW w:w="6650" w:type="dxa"/>
            <w:noWrap/>
            <w:hideMark/>
          </w:tcPr>
          <w:p w14:paraId="62ED9566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Poštovní směrovací číslo.</w:t>
            </w:r>
          </w:p>
        </w:tc>
      </w:tr>
      <w:tr w:rsidR="009D12A4" w:rsidRPr="00183487" w14:paraId="593E177A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6004399A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MESTSKA_CAST</w:t>
            </w:r>
          </w:p>
        </w:tc>
        <w:tc>
          <w:tcPr>
            <w:tcW w:w="6650" w:type="dxa"/>
            <w:noWrap/>
            <w:hideMark/>
          </w:tcPr>
          <w:p w14:paraId="1D22C075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Městská část.</w:t>
            </w:r>
          </w:p>
        </w:tc>
      </w:tr>
      <w:tr w:rsidR="009D12A4" w:rsidRPr="00183487" w14:paraId="2F8739EB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3E178E65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CP_CE</w:t>
            </w:r>
          </w:p>
        </w:tc>
        <w:tc>
          <w:tcPr>
            <w:tcW w:w="6650" w:type="dxa"/>
            <w:noWrap/>
            <w:hideMark/>
          </w:tcPr>
          <w:p w14:paraId="28BE81D3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Rozlišení čísla popisného a evidenčního.</w:t>
            </w:r>
          </w:p>
        </w:tc>
      </w:tr>
    </w:tbl>
    <w:p w14:paraId="71C5C409" w14:textId="77777777" w:rsidR="009D12A4" w:rsidRDefault="009D12A4" w:rsidP="009D12A4"/>
    <w:p w14:paraId="4AFE7B0A" w14:textId="5D4B6DB7" w:rsidR="009D12A4" w:rsidRDefault="009D12A4" w:rsidP="009D12A4">
      <w:pPr>
        <w:pStyle w:val="Table"/>
        <w:tabs>
          <w:tab w:val="left" w:pos="8730"/>
        </w:tabs>
      </w:pPr>
      <w:r>
        <w:t>Služba vrátí v odpovědi jeden záznam pro každ</w:t>
      </w:r>
      <w:r w:rsidR="00461457">
        <w:t>ý</w:t>
      </w:r>
      <w:r>
        <w:t xml:space="preserve"> OS (lze odeslat maximálně 100 </w:t>
      </w:r>
      <w:proofErr w:type="spellStart"/>
      <w:r>
        <w:t>POSIdent</w:t>
      </w:r>
      <w:proofErr w:type="spellEnd"/>
      <w:r>
        <w:t>), přičemž platí:</w:t>
      </w:r>
    </w:p>
    <w:p w14:paraId="1FC30C85" w14:textId="05E163FD" w:rsidR="009D12A4" w:rsidRPr="00591D59" w:rsidRDefault="009D12A4" w:rsidP="009D12A4">
      <w:pPr>
        <w:pStyle w:val="Table"/>
        <w:numPr>
          <w:ilvl w:val="0"/>
          <w:numId w:val="35"/>
        </w:numPr>
        <w:tabs>
          <w:tab w:val="clear" w:pos="8100"/>
          <w:tab w:val="left" w:pos="8730"/>
        </w:tabs>
        <w:autoSpaceDE w:val="0"/>
        <w:autoSpaceDN w:val="0"/>
        <w:adjustRightInd w:val="0"/>
        <w:spacing w:before="0"/>
        <w:ind w:right="0"/>
      </w:pPr>
      <w:r>
        <w:t>p</w:t>
      </w:r>
      <w:r w:rsidRPr="00F65F3E">
        <w:t xml:space="preserve">ro </w:t>
      </w:r>
      <w:r>
        <w:t xml:space="preserve">každý </w:t>
      </w:r>
      <w:proofErr w:type="spellStart"/>
      <w:r>
        <w:t>POSIdent</w:t>
      </w:r>
      <w:proofErr w:type="spellEnd"/>
      <w:r w:rsidRPr="00F65F3E">
        <w:t xml:space="preserve">, </w:t>
      </w:r>
      <w:r>
        <w:t xml:space="preserve">který nebylo možné rozšifrovat, bude k identifikátoru místo informací o OS zapsána chyba </w:t>
      </w:r>
      <w:r w:rsidRPr="00EC5381">
        <w:t>NEPLATNY_IDENTIFIKATOR</w:t>
      </w:r>
      <w:r w:rsidR="00461457">
        <w:t>,</w:t>
      </w:r>
    </w:p>
    <w:p w14:paraId="18C414A6" w14:textId="3DF5EB66" w:rsidR="009D12A4" w:rsidRDefault="009D12A4" w:rsidP="009D12A4">
      <w:pPr>
        <w:pStyle w:val="Table"/>
        <w:numPr>
          <w:ilvl w:val="0"/>
          <w:numId w:val="35"/>
        </w:numPr>
        <w:tabs>
          <w:tab w:val="clear" w:pos="8100"/>
          <w:tab w:val="left" w:pos="8730"/>
        </w:tabs>
        <w:autoSpaceDE w:val="0"/>
        <w:autoSpaceDN w:val="0"/>
        <w:adjustRightInd w:val="0"/>
        <w:spacing w:before="0"/>
        <w:ind w:right="0"/>
      </w:pPr>
      <w:r>
        <w:t>p</w:t>
      </w:r>
      <w:r w:rsidRPr="00591D59">
        <w:t xml:space="preserve">ro každý </w:t>
      </w:r>
      <w:proofErr w:type="spellStart"/>
      <w:r>
        <w:t>P</w:t>
      </w:r>
      <w:r w:rsidRPr="00591D59">
        <w:t>O</w:t>
      </w:r>
      <w:r>
        <w:t>S</w:t>
      </w:r>
      <w:r w:rsidRPr="00591D59">
        <w:t>Ident</w:t>
      </w:r>
      <w:proofErr w:type="spellEnd"/>
      <w:r w:rsidRPr="00591D59">
        <w:t>, kterému vypršela časová platnost</w:t>
      </w:r>
      <w:r>
        <w:t xml:space="preserve">, bude k identifikátoru místo informací o OS zapsána chyba </w:t>
      </w:r>
      <w:r w:rsidRPr="00EC5381">
        <w:t>EXPIROVANY_IDENTIFIKATOR</w:t>
      </w:r>
      <w:r w:rsidR="00461457">
        <w:t>,</w:t>
      </w:r>
    </w:p>
    <w:p w14:paraId="7A4DF25A" w14:textId="0E94F2B7" w:rsidR="009D12A4" w:rsidRDefault="009D12A4" w:rsidP="0071751A">
      <w:pPr>
        <w:pStyle w:val="Table"/>
        <w:numPr>
          <w:ilvl w:val="0"/>
          <w:numId w:val="35"/>
        </w:numPr>
        <w:tabs>
          <w:tab w:val="clear" w:pos="8100"/>
          <w:tab w:val="left" w:pos="8730"/>
        </w:tabs>
        <w:autoSpaceDE w:val="0"/>
        <w:autoSpaceDN w:val="0"/>
        <w:adjustRightInd w:val="0"/>
        <w:spacing w:before="0"/>
        <w:ind w:right="0"/>
      </w:pPr>
      <w:r>
        <w:t>p</w:t>
      </w:r>
      <w:r w:rsidRPr="00591D59">
        <w:t xml:space="preserve">ro </w:t>
      </w:r>
      <w:r w:rsidRPr="003A5C96">
        <w:t>každý</w:t>
      </w:r>
      <w:r>
        <w:t xml:space="preserve"> </w:t>
      </w:r>
      <w:proofErr w:type="spellStart"/>
      <w:r>
        <w:t>POSIdent</w:t>
      </w:r>
      <w:proofErr w:type="spellEnd"/>
      <w:r w:rsidRPr="00591D59">
        <w:t xml:space="preserve">, který </w:t>
      </w:r>
      <w:r>
        <w:t xml:space="preserve">obsahuje neexistující OS ID, bude k identifikátoru místo informací o OS zapsána chyba </w:t>
      </w:r>
      <w:r w:rsidRPr="00EC5381">
        <w:t>OPRAVNENY_SUBJEKT_NEEXISTUJE</w:t>
      </w:r>
      <w:r w:rsidR="00461457">
        <w:t>.</w:t>
      </w:r>
    </w:p>
    <w:p w14:paraId="0A5C8300" w14:textId="77777777" w:rsidR="009D12A4" w:rsidRPr="009D12A4" w:rsidRDefault="009D12A4" w:rsidP="009D12A4"/>
    <w:p w14:paraId="4CC2E99A" w14:textId="11CB3919" w:rsidR="00BD2948" w:rsidRPr="00BB326E" w:rsidRDefault="00BD2948" w:rsidP="004C0D56">
      <w:pPr>
        <w:pStyle w:val="Nadpis1"/>
        <w:tabs>
          <w:tab w:val="num" w:pos="360"/>
        </w:tabs>
      </w:pPr>
      <w:bookmarkStart w:id="15" w:name="_Toc70416802"/>
      <w:r w:rsidRPr="00BB326E">
        <w:lastRenderedPageBreak/>
        <w:t>Prostředí pro ověření služeb WSDP</w:t>
      </w:r>
      <w:bookmarkEnd w:id="5"/>
      <w:bookmarkEnd w:id="15"/>
    </w:p>
    <w:bookmarkEnd w:id="6"/>
    <w:bookmarkEnd w:id="7"/>
    <w:bookmarkEnd w:id="8"/>
    <w:bookmarkEnd w:id="9"/>
    <w:p w14:paraId="6C88A8A9" w14:textId="081A363C" w:rsidR="00FE6A4B" w:rsidRDefault="000D09B6" w:rsidP="00FE6A4B">
      <w:r w:rsidRPr="00BB326E">
        <w:t xml:space="preserve">Pro odzkoušení </w:t>
      </w:r>
      <w:r w:rsidR="005D5968">
        <w:t>WS</w:t>
      </w:r>
      <w:r w:rsidRPr="00BB326E">
        <w:t xml:space="preserve"> a ladění klientských aplikací j</w:t>
      </w:r>
      <w:r w:rsidR="005D5968">
        <w:t>e</w:t>
      </w:r>
      <w:r w:rsidRPr="00BB326E">
        <w:t xml:space="preserve"> zaveden</w:t>
      </w:r>
      <w:r w:rsidR="005D5968">
        <w:t>a</w:t>
      </w:r>
      <w:r w:rsidRPr="00BB326E">
        <w:t xml:space="preserve"> webov</w:t>
      </w:r>
      <w:r w:rsidR="005D5968">
        <w:t xml:space="preserve">á </w:t>
      </w:r>
      <w:r w:rsidRPr="00BB326E">
        <w:t>služb</w:t>
      </w:r>
      <w:r w:rsidR="005D5968">
        <w:t>a</w:t>
      </w:r>
      <w:r w:rsidRPr="00BB326E">
        <w:t xml:space="preserve"> i v DP na zkoušku. Služb</w:t>
      </w:r>
      <w:r w:rsidR="005D5968">
        <w:t>a</w:t>
      </w:r>
      <w:r w:rsidRPr="00BB326E">
        <w:t xml:space="preserve"> m</w:t>
      </w:r>
      <w:r w:rsidR="005D5968">
        <w:t>á</w:t>
      </w:r>
      <w:r w:rsidRPr="00BB326E">
        <w:t xml:space="preserve"> upravenou adresu. URL pro WS</w:t>
      </w:r>
      <w:r w:rsidR="00766322">
        <w:t xml:space="preserve"> je https://</w:t>
      </w:r>
      <w:r w:rsidR="00766322" w:rsidRPr="0025394A">
        <w:t>wsdptrial.cuzk.cz</w:t>
      </w:r>
      <w:r w:rsidR="00766322" w:rsidRPr="00BB326E">
        <w:t>/</w:t>
      </w:r>
      <w:r w:rsidR="00766322" w:rsidRPr="00766322">
        <w:t>trial/ws/ctios/2.8/ctios</w:t>
      </w:r>
      <w:r w:rsidRPr="00BB326E">
        <w:t xml:space="preserve">. </w:t>
      </w:r>
    </w:p>
    <w:p w14:paraId="709F56B0" w14:textId="30EBA312" w:rsidR="00FE6A4B" w:rsidRPr="00BB326E" w:rsidRDefault="00FE6A4B" w:rsidP="00FE6A4B">
      <w:pPr>
        <w:rPr>
          <w:szCs w:val="20"/>
        </w:rPr>
      </w:pPr>
      <w:r>
        <w:t>Více informací o WSDP na zkoušku j</w:t>
      </w:r>
      <w:r w:rsidR="0071751A">
        <w:t>e</w:t>
      </w:r>
      <w:r>
        <w:t xml:space="preserve"> uveden</w:t>
      </w:r>
      <w:r w:rsidR="0071751A">
        <w:t>o</w:t>
      </w:r>
      <w:r>
        <w:t xml:space="preserve"> v doku</w:t>
      </w:r>
      <w:r w:rsidR="0071751A">
        <w:t>m</w:t>
      </w:r>
      <w:r>
        <w:t xml:space="preserve">entu </w:t>
      </w:r>
      <w:r w:rsidRPr="00FE6A4B">
        <w:t xml:space="preserve">UD007_WS-DP Popis </w:t>
      </w:r>
      <w:proofErr w:type="spellStart"/>
      <w:r w:rsidRPr="00FE6A4B">
        <w:t>webovych</w:t>
      </w:r>
      <w:proofErr w:type="spellEnd"/>
      <w:r w:rsidRPr="00FE6A4B">
        <w:t xml:space="preserve"> </w:t>
      </w:r>
      <w:proofErr w:type="spellStart"/>
      <w:r w:rsidRPr="00FE6A4B">
        <w:t>sluzeb</w:t>
      </w:r>
      <w:proofErr w:type="spellEnd"/>
      <w:r w:rsidRPr="00FE6A4B">
        <w:t xml:space="preserve"> pro uzivatele.docx</w:t>
      </w:r>
      <w:r>
        <w:t>.</w:t>
      </w:r>
    </w:p>
    <w:p w14:paraId="672CED7C" w14:textId="77777777" w:rsidR="000D09B6" w:rsidRPr="00BB326E" w:rsidRDefault="000D09B6" w:rsidP="000D09B6"/>
    <w:p w14:paraId="5C3C6D7B" w14:textId="04E00074" w:rsidR="005213A6" w:rsidRDefault="005213A6" w:rsidP="005213A6">
      <w:pPr>
        <w:pStyle w:val="Nadpis3"/>
      </w:pPr>
      <w:bookmarkStart w:id="16" w:name="_Toc66976730"/>
      <w:bookmarkStart w:id="17" w:name="_Toc70416803"/>
      <w:r>
        <w:t xml:space="preserve">WSDL soubor </w:t>
      </w:r>
      <w:proofErr w:type="spellStart"/>
      <w:r>
        <w:t>ctiOS</w:t>
      </w:r>
      <w:proofErr w:type="spellEnd"/>
      <w:r w:rsidRPr="00BB326E">
        <w:t xml:space="preserve"> v2.</w:t>
      </w:r>
      <w:r>
        <w:t>8</w:t>
      </w:r>
      <w:bookmarkEnd w:id="16"/>
      <w:bookmarkEnd w:id="17"/>
    </w:p>
    <w:p w14:paraId="73D07A5D" w14:textId="2C2B4830" w:rsidR="005213A6" w:rsidRPr="00006C3B" w:rsidRDefault="0073337C" w:rsidP="00006C3B">
      <w:hyperlink r:id="rId16" w:history="1">
        <w:r w:rsidR="00713109">
          <w:rPr>
            <w:rStyle w:val="Hypertextovodkaz"/>
          </w:rPr>
          <w:t>https://wsdptrial.cuzk.cz/trial/dokumentace/ws28/ctios/ctios_v28.wsdl</w:t>
        </w:r>
      </w:hyperlink>
    </w:p>
    <w:p w14:paraId="2BA5738B" w14:textId="77777777" w:rsidR="000D09B6" w:rsidRPr="00BB326E" w:rsidRDefault="008479B0" w:rsidP="0026183D">
      <w:pPr>
        <w:tabs>
          <w:tab w:val="left" w:pos="1980"/>
        </w:tabs>
      </w:pPr>
      <w:r>
        <w:tab/>
      </w:r>
    </w:p>
    <w:p w14:paraId="73DAD429" w14:textId="137D275E" w:rsidR="005213A6" w:rsidRDefault="005213A6" w:rsidP="005213A6">
      <w:pPr>
        <w:pStyle w:val="Nadpis3"/>
      </w:pPr>
      <w:bookmarkStart w:id="18" w:name="_Toc66976732"/>
      <w:bookmarkStart w:id="19" w:name="_Toc70416804"/>
      <w:r w:rsidRPr="00BB326E">
        <w:t xml:space="preserve">XSD definice </w:t>
      </w:r>
      <w:proofErr w:type="spellStart"/>
      <w:r w:rsidR="001006BF">
        <w:t>ctiOS</w:t>
      </w:r>
      <w:proofErr w:type="spellEnd"/>
      <w:r w:rsidRPr="00BB326E">
        <w:t xml:space="preserve"> v2.</w:t>
      </w:r>
      <w:r>
        <w:t>8</w:t>
      </w:r>
      <w:bookmarkEnd w:id="18"/>
      <w:bookmarkEnd w:id="19"/>
    </w:p>
    <w:p w14:paraId="697F902D" w14:textId="13912739" w:rsidR="005213A6" w:rsidRPr="00006C3B" w:rsidRDefault="0073337C" w:rsidP="00006C3B">
      <w:hyperlink r:id="rId17" w:history="1">
        <w:r w:rsidR="00713109">
          <w:rPr>
            <w:rStyle w:val="Hypertextovodkaz"/>
          </w:rPr>
          <w:t>https://wsdptrial.cuzk.cz/trial/dokumentace/ws28/ctios/ctios_v28.xsd</w:t>
        </w:r>
      </w:hyperlink>
    </w:p>
    <w:p w14:paraId="619A6F75" w14:textId="2D0A1D1C" w:rsidR="000D09B6" w:rsidRDefault="000D09B6" w:rsidP="000D09B6"/>
    <w:sectPr w:rsidR="000D09B6" w:rsidSect="00CF545E">
      <w:headerReference w:type="default" r:id="rId18"/>
      <w:footerReference w:type="default" r:id="rId19"/>
      <w:headerReference w:type="first" r:id="rId20"/>
      <w:pgSz w:w="11906" w:h="16838" w:code="9"/>
      <w:pgMar w:top="1418" w:right="1106" w:bottom="1418" w:left="1418" w:header="709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20FBA" w14:textId="77777777" w:rsidR="0073337C" w:rsidRPr="00726D9B" w:rsidRDefault="0073337C" w:rsidP="001110D3">
      <w:pPr>
        <w:spacing w:after="0"/>
      </w:pPr>
      <w:r>
        <w:separator/>
      </w:r>
    </w:p>
  </w:endnote>
  <w:endnote w:type="continuationSeparator" w:id="0">
    <w:p w14:paraId="1D4D1902" w14:textId="77777777" w:rsidR="0073337C" w:rsidRPr="00726D9B" w:rsidRDefault="0073337C" w:rsidP="001110D3">
      <w:pPr>
        <w:spacing w:after="0"/>
      </w:pPr>
      <w:r>
        <w:continuationSeparator/>
      </w:r>
    </w:p>
  </w:endnote>
  <w:endnote w:type="continuationNotice" w:id="1">
    <w:p w14:paraId="740CD80E" w14:textId="77777777" w:rsidR="0073337C" w:rsidRDefault="0073337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utura Bk">
    <w:altName w:val="Arial"/>
    <w:charset w:val="00"/>
    <w:family w:val="swiss"/>
    <w:pitch w:val="variable"/>
    <w:sig w:usb0="20007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5AA0E" w14:textId="77777777" w:rsidR="009D12A4" w:rsidRDefault="009D12A4" w:rsidP="00183487">
    <w:pPr>
      <w:pStyle w:val="Zpat"/>
      <w:pBdr>
        <w:bottom w:val="single" w:sz="6" w:space="1" w:color="auto"/>
      </w:pBdr>
    </w:pPr>
  </w:p>
  <w:p w14:paraId="4719DAD7" w14:textId="15681162" w:rsidR="009D12A4" w:rsidRDefault="009D12A4" w:rsidP="00183487">
    <w:pPr>
      <w:pStyle w:val="Zpat"/>
      <w:tabs>
        <w:tab w:val="left" w:pos="3435"/>
      </w:tabs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ins w:id="38" w:author="Bílek Jan" w:date="2022-05-09T14:46:00Z">
      <w:r w:rsidR="0068153F">
        <w:rPr>
          <w:noProof/>
        </w:rPr>
        <w:t>WS-ctiOS_Popis_webove_sluzby_pro_uzivatele.docx</w:t>
      </w:r>
    </w:ins>
    <w:del w:id="39" w:author="Bílek Jan" w:date="2022-05-09T14:46:00Z">
      <w:r w:rsidR="00DD1DB1" w:rsidDel="0068153F">
        <w:rPr>
          <w:noProof/>
        </w:rPr>
        <w:delText>UD032_WS-ctiOS Popis webove sluzby pro uzivatele</w:delText>
      </w:r>
    </w:del>
    <w:r>
      <w:rPr>
        <w:noProof/>
      </w:rPr>
      <w:fldChar w:fldCharType="end"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68153F">
      <w:rPr>
        <w:rStyle w:val="slostrnky"/>
        <w:noProof/>
      </w:rPr>
      <w:t>7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68153F">
      <w:rPr>
        <w:rStyle w:val="slostrnky"/>
        <w:noProof/>
      </w:rPr>
      <w:t>7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946D6" w14:textId="77777777" w:rsidR="0073337C" w:rsidRPr="00726D9B" w:rsidRDefault="0073337C" w:rsidP="001110D3">
      <w:pPr>
        <w:spacing w:after="0"/>
      </w:pPr>
      <w:r>
        <w:separator/>
      </w:r>
    </w:p>
  </w:footnote>
  <w:footnote w:type="continuationSeparator" w:id="0">
    <w:p w14:paraId="2D98AC94" w14:textId="77777777" w:rsidR="0073337C" w:rsidRPr="00726D9B" w:rsidRDefault="0073337C" w:rsidP="001110D3">
      <w:pPr>
        <w:spacing w:after="0"/>
      </w:pPr>
      <w:r>
        <w:continuationSeparator/>
      </w:r>
    </w:p>
  </w:footnote>
  <w:footnote w:type="continuationNotice" w:id="1">
    <w:p w14:paraId="7CFFD9D0" w14:textId="77777777" w:rsidR="0073337C" w:rsidRDefault="0073337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CA9D0" w14:textId="33ECC128" w:rsidR="009D12A4" w:rsidRPr="00103F5D" w:rsidRDefault="009D12A4" w:rsidP="00183487">
    <w:pPr>
      <w:tabs>
        <w:tab w:val="left" w:pos="2552"/>
      </w:tabs>
      <w:jc w:val="center"/>
      <w:rPr>
        <w:rStyle w:val="slostrnky"/>
        <w:szCs w:val="22"/>
      </w:rPr>
    </w:pPr>
    <w:bookmarkStart w:id="20" w:name="_Hlk4506239"/>
    <w:bookmarkStart w:id="21" w:name="_Hlk4506240"/>
    <w:bookmarkStart w:id="22" w:name="_Hlk4506800"/>
    <w:bookmarkStart w:id="23" w:name="_Hlk4506801"/>
    <w:bookmarkStart w:id="24" w:name="_Hlk4506985"/>
    <w:bookmarkStart w:id="25" w:name="_Hlk4506986"/>
    <w:bookmarkStart w:id="26" w:name="_Hlk4507086"/>
    <w:bookmarkStart w:id="27" w:name="_Hlk4507087"/>
    <w:bookmarkStart w:id="28" w:name="_Hlk4511868"/>
    <w:bookmarkStart w:id="29" w:name="_Hlk4511869"/>
    <w:bookmarkStart w:id="30" w:name="_Hlk4512004"/>
    <w:bookmarkStart w:id="31" w:name="_Hlk4512005"/>
    <w:bookmarkStart w:id="32" w:name="_Hlk4512628"/>
    <w:bookmarkStart w:id="33" w:name="_Hlk4512629"/>
    <w:bookmarkStart w:id="34" w:name="_Hlk4512742"/>
    <w:bookmarkStart w:id="35" w:name="_Hlk4512743"/>
    <w:bookmarkStart w:id="36" w:name="_Hlk7451618"/>
    <w:bookmarkStart w:id="37" w:name="_Hlk7451619"/>
    <w:r w:rsidRPr="00556792">
      <w:rPr>
        <w:noProof/>
        <w:color w:val="808080"/>
        <w:sz w:val="16"/>
        <w:szCs w:val="16"/>
        <w:lang w:eastAsia="cs-CZ"/>
      </w:rPr>
      <w:drawing>
        <wp:anchor distT="0" distB="0" distL="114300" distR="114300" simplePos="0" relativeHeight="251658243" behindDoc="1" locked="0" layoutInCell="1" allowOverlap="1" wp14:anchorId="3914A106" wp14:editId="677235C0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324000" cy="324000"/>
          <wp:effectExtent l="0" t="0" r="0" b="0"/>
          <wp:wrapNone/>
          <wp:docPr id="43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Ness RGB Color Logoma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0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242" behindDoc="0" locked="0" layoutInCell="1" allowOverlap="1" wp14:anchorId="2384E709" wp14:editId="3CA00768">
          <wp:simplePos x="0" y="0"/>
          <wp:positionH relativeFrom="column">
            <wp:posOffset>4996180</wp:posOffset>
          </wp:positionH>
          <wp:positionV relativeFrom="paragraph">
            <wp:posOffset>7620</wp:posOffset>
          </wp:positionV>
          <wp:extent cx="714375" cy="238125"/>
          <wp:effectExtent l="19050" t="0" r="9525" b="0"/>
          <wp:wrapNone/>
          <wp:docPr id="44" name="Picture 15" descr="Logo_CUZK_6x2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UZK_6x2c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sdt>
      <w:sdtPr>
        <w:rPr>
          <w:rStyle w:val="slostrnky"/>
          <w:rFonts w:cstheme="minorHAnsi"/>
          <w:szCs w:val="22"/>
        </w:rPr>
        <w:alias w:val="Název"/>
        <w:tag w:val=""/>
        <w:id w:val="105411774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slostrnky"/>
        </w:rPr>
      </w:sdtEndPr>
      <w:sdtContent>
        <w:r w:rsidR="00D30215">
          <w:rPr>
            <w:rStyle w:val="slostrnky"/>
            <w:rFonts w:cstheme="minorHAnsi"/>
            <w:szCs w:val="22"/>
          </w:rPr>
          <w:t xml:space="preserve">Popis webové služby </w:t>
        </w:r>
        <w:proofErr w:type="spellStart"/>
        <w:r w:rsidR="00D30215">
          <w:rPr>
            <w:rStyle w:val="slostrnky"/>
            <w:rFonts w:cstheme="minorHAnsi"/>
            <w:szCs w:val="22"/>
          </w:rPr>
          <w:t>ctiOS</w:t>
        </w:r>
        <w:proofErr w:type="spellEnd"/>
        <w:r w:rsidR="00D30215">
          <w:rPr>
            <w:rStyle w:val="slostrnky"/>
            <w:rFonts w:cstheme="minorHAnsi"/>
            <w:szCs w:val="22"/>
          </w:rPr>
          <w:t xml:space="preserve"> pro uživatele</w:t>
        </w:r>
      </w:sdtContent>
    </w:sdt>
  </w:p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p w14:paraId="67AB7E2E" w14:textId="77777777" w:rsidR="009D12A4" w:rsidRPr="003613C5" w:rsidRDefault="009D12A4" w:rsidP="00183487">
    <w:pPr>
      <w:pStyle w:val="Zhlav"/>
      <w:pBdr>
        <w:bottom w:val="single" w:sz="6" w:space="1" w:color="auto"/>
      </w:pBdr>
      <w:jc w:val="center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6B048" w14:textId="77777777" w:rsidR="009D12A4" w:rsidRPr="004C7F8D" w:rsidRDefault="009D12A4" w:rsidP="00183487">
    <w:pPr>
      <w:tabs>
        <w:tab w:val="left" w:pos="2552"/>
        <w:tab w:val="left" w:pos="2880"/>
        <w:tab w:val="left" w:pos="3855"/>
      </w:tabs>
    </w:pPr>
    <w:bookmarkStart w:id="40" w:name="_Hlk4506768"/>
    <w:bookmarkStart w:id="41" w:name="_Hlk4506769"/>
    <w:bookmarkStart w:id="42" w:name="_Hlk4506957"/>
    <w:bookmarkStart w:id="43" w:name="_Hlk4506958"/>
    <w:bookmarkStart w:id="44" w:name="_Hlk4507073"/>
    <w:bookmarkStart w:id="45" w:name="_Hlk4507074"/>
    <w:bookmarkStart w:id="46" w:name="_Hlk4510608"/>
    <w:bookmarkStart w:id="47" w:name="_Hlk4510609"/>
    <w:bookmarkStart w:id="48" w:name="_Hlk4510839"/>
    <w:bookmarkStart w:id="49" w:name="_Hlk4510840"/>
    <w:bookmarkStart w:id="50" w:name="_Hlk4510968"/>
    <w:bookmarkStart w:id="51" w:name="_Hlk4510969"/>
    <w:bookmarkStart w:id="52" w:name="_Hlk4511227"/>
    <w:bookmarkStart w:id="53" w:name="_Hlk4511228"/>
    <w:bookmarkStart w:id="54" w:name="_Hlk4511986"/>
    <w:bookmarkStart w:id="55" w:name="_Hlk4511987"/>
    <w:bookmarkStart w:id="56" w:name="_Hlk4512616"/>
    <w:bookmarkStart w:id="57" w:name="_Hlk4512617"/>
    <w:bookmarkStart w:id="58" w:name="_Hlk4512730"/>
    <w:bookmarkStart w:id="59" w:name="_Hlk4512731"/>
    <w:bookmarkStart w:id="60" w:name="_Hlk7451604"/>
    <w:bookmarkStart w:id="61" w:name="_Hlk7451605"/>
    <w:r w:rsidRPr="00556792">
      <w:rPr>
        <w:noProof/>
        <w:color w:val="808080"/>
        <w:sz w:val="16"/>
        <w:szCs w:val="16"/>
        <w:lang w:eastAsia="cs-CZ"/>
      </w:rPr>
      <w:drawing>
        <wp:anchor distT="0" distB="0" distL="114300" distR="114300" simplePos="0" relativeHeight="251658241" behindDoc="1" locked="0" layoutInCell="1" allowOverlap="1" wp14:anchorId="055BB187" wp14:editId="29B64689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324000" cy="324000"/>
          <wp:effectExtent l="0" t="0" r="0" b="0"/>
          <wp:wrapNone/>
          <wp:docPr id="45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Ness RGB Color Logoma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0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0BCBBFA" wp14:editId="73844739">
          <wp:simplePos x="0" y="0"/>
          <wp:positionH relativeFrom="column">
            <wp:posOffset>4996180</wp:posOffset>
          </wp:positionH>
          <wp:positionV relativeFrom="paragraph">
            <wp:posOffset>7620</wp:posOffset>
          </wp:positionV>
          <wp:extent cx="714375" cy="238125"/>
          <wp:effectExtent l="19050" t="0" r="9525" b="0"/>
          <wp:wrapNone/>
          <wp:docPr id="46" name="Picture 15" descr="Logo_CUZK_6x2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UZK_6x2c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  <w:bookmarkEnd w:id="40"/>
  <w:bookmarkEnd w:id="41"/>
  <w:bookmarkEnd w:id="42"/>
  <w:bookmarkEnd w:id="43"/>
  <w:bookmarkEnd w:id="44"/>
  <w:bookmarkEnd w:id="45"/>
  <w:bookmarkEnd w:id="46"/>
  <w:bookmarkEnd w:id="47"/>
  <w:bookmarkEnd w:id="48"/>
  <w:bookmarkEnd w:id="49"/>
  <w:bookmarkEnd w:id="50"/>
  <w:bookmarkEnd w:id="51"/>
  <w:bookmarkEnd w:id="52"/>
  <w:bookmarkEnd w:id="53"/>
  <w:bookmarkEnd w:id="54"/>
  <w:bookmarkEnd w:id="55"/>
  <w:bookmarkEnd w:id="56"/>
  <w:bookmarkEnd w:id="57"/>
  <w:bookmarkEnd w:id="58"/>
  <w:bookmarkEnd w:id="59"/>
  <w:p w14:paraId="41556DA2" w14:textId="77777777" w:rsidR="009D12A4" w:rsidRPr="005B0508" w:rsidRDefault="009D12A4" w:rsidP="00183487">
    <w:pPr>
      <w:pStyle w:val="Zhlav"/>
      <w:tabs>
        <w:tab w:val="clear" w:pos="4536"/>
        <w:tab w:val="clear" w:pos="9072"/>
        <w:tab w:val="left" w:pos="3855"/>
      </w:tabs>
    </w:pPr>
    <w:r>
      <w:tab/>
    </w:r>
    <w:bookmarkEnd w:id="60"/>
    <w:bookmarkEnd w:id="6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10A"/>
    <w:multiLevelType w:val="hybridMultilevel"/>
    <w:tmpl w:val="1644A35A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863DF"/>
    <w:multiLevelType w:val="hybridMultilevel"/>
    <w:tmpl w:val="791EDA2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B04E1"/>
    <w:multiLevelType w:val="hybridMultilevel"/>
    <w:tmpl w:val="D4B84B3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FD453E"/>
    <w:multiLevelType w:val="hybridMultilevel"/>
    <w:tmpl w:val="43568E5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53410"/>
    <w:multiLevelType w:val="hybridMultilevel"/>
    <w:tmpl w:val="316458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239A4"/>
    <w:multiLevelType w:val="multilevel"/>
    <w:tmpl w:val="29D8BA38"/>
    <w:lvl w:ilvl="0">
      <w:start w:val="1"/>
      <w:numFmt w:val="decimal"/>
      <w:isLgl/>
      <w:suff w:val="space"/>
      <w:lvlText w:val="%1."/>
      <w:lvlJc w:val="left"/>
      <w:pPr>
        <w:ind w:left="737" w:hanging="73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suff w:val="space"/>
      <w:lvlText w:val="%1%2."/>
      <w:lvlJc w:val="left"/>
      <w:pPr>
        <w:ind w:left="964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u w:val="none"/>
        <w:effect w:val="none"/>
        <w:vertAlign w:val="baseline"/>
      </w:rPr>
    </w:lvl>
    <w:lvl w:ilvl="2">
      <w:start w:val="1"/>
      <w:numFmt w:val="decimal"/>
      <w:suff w:val="space"/>
      <w:lvlText w:val="%3."/>
      <w:lvlJc w:val="left"/>
      <w:pPr>
        <w:ind w:left="2098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4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809"/>
        </w:tabs>
        <w:ind w:left="1809" w:hanging="360"/>
      </w:pPr>
      <w:rPr>
        <w:rFonts w:hint="default"/>
      </w:rPr>
    </w:lvl>
    <w:lvl w:ilvl="5">
      <w:start w:val="1"/>
      <w:numFmt w:val="lowerLetter"/>
      <w:lvlRestart w:val="0"/>
      <w:pStyle w:val="Alternativnseznam1"/>
      <w:lvlText w:val="%6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134"/>
        </w:tabs>
        <w:ind w:left="1134" w:hanging="510"/>
      </w:pPr>
      <w:rPr>
        <w:rFonts w:hint="default"/>
      </w:rPr>
    </w:lvl>
    <w:lvl w:ilvl="7">
      <w:start w:val="1"/>
      <w:numFmt w:val="lowerLetter"/>
      <w:lvlText w:val="%8\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9"/>
        </w:tabs>
        <w:ind w:left="2889" w:hanging="180"/>
      </w:pPr>
      <w:rPr>
        <w:rFonts w:hint="default"/>
      </w:rPr>
    </w:lvl>
  </w:abstractNum>
  <w:abstractNum w:abstractNumId="6" w15:restartNumberingAfterBreak="0">
    <w:nsid w:val="0AA20A16"/>
    <w:multiLevelType w:val="hybridMultilevel"/>
    <w:tmpl w:val="4A343224"/>
    <w:lvl w:ilvl="0" w:tplc="04050001">
      <w:start w:val="1"/>
      <w:numFmt w:val="bullet"/>
      <w:pStyle w:val="Bullet1"/>
      <w:lvlText w:val=""/>
      <w:lvlJc w:val="left"/>
      <w:pPr>
        <w:ind w:left="502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E0C04"/>
    <w:multiLevelType w:val="hybridMultilevel"/>
    <w:tmpl w:val="5C6E727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343841"/>
    <w:multiLevelType w:val="hybridMultilevel"/>
    <w:tmpl w:val="CC94CC0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B1726E"/>
    <w:multiLevelType w:val="hybridMultilevel"/>
    <w:tmpl w:val="5964E5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E079F"/>
    <w:multiLevelType w:val="hybridMultilevel"/>
    <w:tmpl w:val="38403DC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0506F4"/>
    <w:multiLevelType w:val="hybridMultilevel"/>
    <w:tmpl w:val="EFCCF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F2A49"/>
    <w:multiLevelType w:val="hybridMultilevel"/>
    <w:tmpl w:val="A9C805DA"/>
    <w:lvl w:ilvl="0" w:tplc="A28E9280">
      <w:start w:val="1"/>
      <w:numFmt w:val="decimal"/>
      <w:pStyle w:val="slovanseznam1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2F698C"/>
    <w:multiLevelType w:val="hybridMultilevel"/>
    <w:tmpl w:val="1B68B0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5B95989"/>
    <w:multiLevelType w:val="hybridMultilevel"/>
    <w:tmpl w:val="68DC557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366FCE"/>
    <w:multiLevelType w:val="hybridMultilevel"/>
    <w:tmpl w:val="06A41C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64E8"/>
    <w:multiLevelType w:val="hybridMultilevel"/>
    <w:tmpl w:val="D230314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DA7114"/>
    <w:multiLevelType w:val="hybridMultilevel"/>
    <w:tmpl w:val="CAA0E05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5610AF6"/>
    <w:multiLevelType w:val="hybridMultilevel"/>
    <w:tmpl w:val="41F815A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A43AC0"/>
    <w:multiLevelType w:val="hybridMultilevel"/>
    <w:tmpl w:val="0DB095E4"/>
    <w:lvl w:ilvl="0" w:tplc="F84071D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B0DF4"/>
    <w:multiLevelType w:val="hybridMultilevel"/>
    <w:tmpl w:val="1A68753E"/>
    <w:lvl w:ilvl="0" w:tplc="A936FF6C">
      <w:start w:val="1"/>
      <w:numFmt w:val="decimal"/>
      <w:pStyle w:val="Odkazy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F77155"/>
    <w:multiLevelType w:val="multilevel"/>
    <w:tmpl w:val="B1C8C3F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41132AFC"/>
    <w:multiLevelType w:val="hybridMultilevel"/>
    <w:tmpl w:val="F6E662A6"/>
    <w:lvl w:ilvl="0" w:tplc="7014487A">
      <w:start w:val="1"/>
      <w:numFmt w:val="decimal"/>
      <w:pStyle w:val="slovanseznam2"/>
      <w:lvlText w:val="%1."/>
      <w:lvlJc w:val="left"/>
      <w:pPr>
        <w:tabs>
          <w:tab w:val="num" w:pos="1344"/>
        </w:tabs>
        <w:ind w:left="13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977923"/>
    <w:multiLevelType w:val="hybridMultilevel"/>
    <w:tmpl w:val="123845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874C7"/>
    <w:multiLevelType w:val="hybridMultilevel"/>
    <w:tmpl w:val="860AA00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47807"/>
    <w:multiLevelType w:val="hybridMultilevel"/>
    <w:tmpl w:val="BE207BC8"/>
    <w:lvl w:ilvl="0" w:tplc="F84071D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D820E1"/>
    <w:multiLevelType w:val="hybridMultilevel"/>
    <w:tmpl w:val="FB0A6D8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345AFB"/>
    <w:multiLevelType w:val="hybridMultilevel"/>
    <w:tmpl w:val="23EEAD2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0668BE"/>
    <w:multiLevelType w:val="hybridMultilevel"/>
    <w:tmpl w:val="259AD84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B5819BE"/>
    <w:multiLevelType w:val="hybridMultilevel"/>
    <w:tmpl w:val="A730755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A3B75"/>
    <w:multiLevelType w:val="hybridMultilevel"/>
    <w:tmpl w:val="8B18BA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53B0A"/>
    <w:multiLevelType w:val="hybridMultilevel"/>
    <w:tmpl w:val="C59A440E"/>
    <w:lvl w:ilvl="0" w:tplc="2F1006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F431AB"/>
    <w:multiLevelType w:val="hybridMultilevel"/>
    <w:tmpl w:val="6B46C5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9F7B2A"/>
    <w:multiLevelType w:val="hybridMultilevel"/>
    <w:tmpl w:val="E1B6938E"/>
    <w:lvl w:ilvl="0" w:tplc="4EE06D4C">
      <w:start w:val="1"/>
      <w:numFmt w:val="bullet"/>
      <w:pStyle w:val="Seznamsodrkami2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6CAF5395"/>
    <w:multiLevelType w:val="hybridMultilevel"/>
    <w:tmpl w:val="DD58F30E"/>
    <w:lvl w:ilvl="0" w:tplc="FFFFFFFF">
      <w:start w:val="1"/>
      <w:numFmt w:val="bullet"/>
      <w:pStyle w:val="Seznamsodrkami"/>
      <w:lvlText w:val="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580994"/>
    <w:multiLevelType w:val="hybridMultilevel"/>
    <w:tmpl w:val="8AA0C62C"/>
    <w:lvl w:ilvl="0" w:tplc="8732271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A238D"/>
    <w:multiLevelType w:val="multilevel"/>
    <w:tmpl w:val="35DE1046"/>
    <w:lvl w:ilvl="0">
      <w:start w:val="1"/>
      <w:numFmt w:val="bullet"/>
      <w:pStyle w:val="Seznamsodrkami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89" w:hanging="36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4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9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9" w:hanging="180"/>
      </w:pPr>
      <w:rPr>
        <w:rFonts w:hint="default"/>
      </w:rPr>
    </w:lvl>
  </w:abstractNum>
  <w:abstractNum w:abstractNumId="37" w15:restartNumberingAfterBreak="0">
    <w:nsid w:val="73420AC5"/>
    <w:multiLevelType w:val="hybridMultilevel"/>
    <w:tmpl w:val="EF0082D4"/>
    <w:lvl w:ilvl="0" w:tplc="B776D124">
      <w:start w:val="1"/>
      <w:numFmt w:val="decimal"/>
      <w:pStyle w:val="slovanseznam3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25381F"/>
    <w:multiLevelType w:val="hybridMultilevel"/>
    <w:tmpl w:val="9F4E12EE"/>
    <w:lvl w:ilvl="0" w:tplc="871A71CE">
      <w:start w:val="1"/>
      <w:numFmt w:val="decimal"/>
      <w:pStyle w:val="Poznamkacislovan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896C78"/>
    <w:multiLevelType w:val="hybridMultilevel"/>
    <w:tmpl w:val="00A8A14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3"/>
  </w:num>
  <w:num w:numId="3">
    <w:abstractNumId w:val="34"/>
  </w:num>
  <w:num w:numId="4">
    <w:abstractNumId w:val="38"/>
  </w:num>
  <w:num w:numId="5">
    <w:abstractNumId w:val="5"/>
  </w:num>
  <w:num w:numId="6">
    <w:abstractNumId w:val="12"/>
  </w:num>
  <w:num w:numId="7">
    <w:abstractNumId w:val="36"/>
  </w:num>
  <w:num w:numId="8">
    <w:abstractNumId w:val="22"/>
  </w:num>
  <w:num w:numId="9">
    <w:abstractNumId w:val="37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11"/>
  </w:num>
  <w:num w:numId="13">
    <w:abstractNumId w:val="16"/>
  </w:num>
  <w:num w:numId="14">
    <w:abstractNumId w:val="0"/>
  </w:num>
  <w:num w:numId="15">
    <w:abstractNumId w:val="32"/>
  </w:num>
  <w:num w:numId="16">
    <w:abstractNumId w:val="39"/>
  </w:num>
  <w:num w:numId="17">
    <w:abstractNumId w:val="23"/>
  </w:num>
  <w:num w:numId="18">
    <w:abstractNumId w:val="27"/>
  </w:num>
  <w:num w:numId="19">
    <w:abstractNumId w:val="14"/>
  </w:num>
  <w:num w:numId="20">
    <w:abstractNumId w:val="26"/>
  </w:num>
  <w:num w:numId="21">
    <w:abstractNumId w:val="9"/>
  </w:num>
  <w:num w:numId="22">
    <w:abstractNumId w:val="28"/>
  </w:num>
  <w:num w:numId="23">
    <w:abstractNumId w:val="7"/>
  </w:num>
  <w:num w:numId="24">
    <w:abstractNumId w:val="18"/>
  </w:num>
  <w:num w:numId="25">
    <w:abstractNumId w:val="15"/>
  </w:num>
  <w:num w:numId="26">
    <w:abstractNumId w:val="10"/>
  </w:num>
  <w:num w:numId="27">
    <w:abstractNumId w:val="24"/>
  </w:num>
  <w:num w:numId="28">
    <w:abstractNumId w:val="8"/>
  </w:num>
  <w:num w:numId="29">
    <w:abstractNumId w:val="3"/>
  </w:num>
  <w:num w:numId="30">
    <w:abstractNumId w:val="1"/>
  </w:num>
  <w:num w:numId="31">
    <w:abstractNumId w:val="4"/>
  </w:num>
  <w:num w:numId="32">
    <w:abstractNumId w:val="29"/>
  </w:num>
  <w:num w:numId="33">
    <w:abstractNumId w:val="2"/>
  </w:num>
  <w:num w:numId="34">
    <w:abstractNumId w:val="17"/>
  </w:num>
  <w:num w:numId="35">
    <w:abstractNumId w:val="31"/>
  </w:num>
  <w:num w:numId="36">
    <w:abstractNumId w:val="35"/>
  </w:num>
  <w:num w:numId="37">
    <w:abstractNumId w:val="19"/>
  </w:num>
  <w:num w:numId="38">
    <w:abstractNumId w:val="6"/>
  </w:num>
  <w:num w:numId="39">
    <w:abstractNumId w:val="21"/>
  </w:num>
  <w:num w:numId="40">
    <w:abstractNumId w:val="20"/>
  </w:num>
  <w:numIdMacAtCleanup w:val="4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ílek Jan">
    <w15:presenceInfo w15:providerId="AD" w15:userId="S-1-5-21-1388532468-407250429-270368766-586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799"/>
    <w:rsid w:val="00002E80"/>
    <w:rsid w:val="00006C3B"/>
    <w:rsid w:val="000116C6"/>
    <w:rsid w:val="0001251B"/>
    <w:rsid w:val="000132F3"/>
    <w:rsid w:val="0001433F"/>
    <w:rsid w:val="000165D3"/>
    <w:rsid w:val="00017324"/>
    <w:rsid w:val="00022A36"/>
    <w:rsid w:val="00025B43"/>
    <w:rsid w:val="00027645"/>
    <w:rsid w:val="000278A8"/>
    <w:rsid w:val="00027C64"/>
    <w:rsid w:val="00031BD8"/>
    <w:rsid w:val="00033DB6"/>
    <w:rsid w:val="000402A3"/>
    <w:rsid w:val="00041853"/>
    <w:rsid w:val="00042AD0"/>
    <w:rsid w:val="00042B59"/>
    <w:rsid w:val="00044EA6"/>
    <w:rsid w:val="00045A25"/>
    <w:rsid w:val="00050420"/>
    <w:rsid w:val="00053B77"/>
    <w:rsid w:val="00053CBE"/>
    <w:rsid w:val="00054100"/>
    <w:rsid w:val="0005452C"/>
    <w:rsid w:val="00054531"/>
    <w:rsid w:val="00054C3A"/>
    <w:rsid w:val="0005600C"/>
    <w:rsid w:val="00061413"/>
    <w:rsid w:val="00061F71"/>
    <w:rsid w:val="00061F95"/>
    <w:rsid w:val="00063913"/>
    <w:rsid w:val="00064C49"/>
    <w:rsid w:val="00066370"/>
    <w:rsid w:val="00067704"/>
    <w:rsid w:val="00070971"/>
    <w:rsid w:val="000727F4"/>
    <w:rsid w:val="0007360C"/>
    <w:rsid w:val="00073BDB"/>
    <w:rsid w:val="00076B1C"/>
    <w:rsid w:val="00077BF8"/>
    <w:rsid w:val="00082065"/>
    <w:rsid w:val="00082723"/>
    <w:rsid w:val="00082909"/>
    <w:rsid w:val="00082D33"/>
    <w:rsid w:val="000854C7"/>
    <w:rsid w:val="00091382"/>
    <w:rsid w:val="000926BC"/>
    <w:rsid w:val="00092966"/>
    <w:rsid w:val="00092BC3"/>
    <w:rsid w:val="00093913"/>
    <w:rsid w:val="00093D45"/>
    <w:rsid w:val="000940E7"/>
    <w:rsid w:val="00094D30"/>
    <w:rsid w:val="000960DE"/>
    <w:rsid w:val="000A01F3"/>
    <w:rsid w:val="000A0413"/>
    <w:rsid w:val="000A0B40"/>
    <w:rsid w:val="000A3BAB"/>
    <w:rsid w:val="000A44E7"/>
    <w:rsid w:val="000A4C6C"/>
    <w:rsid w:val="000A5FCC"/>
    <w:rsid w:val="000A6450"/>
    <w:rsid w:val="000B0420"/>
    <w:rsid w:val="000B24E1"/>
    <w:rsid w:val="000B4120"/>
    <w:rsid w:val="000B4AEB"/>
    <w:rsid w:val="000B624A"/>
    <w:rsid w:val="000C0543"/>
    <w:rsid w:val="000C4639"/>
    <w:rsid w:val="000C46D2"/>
    <w:rsid w:val="000C65CF"/>
    <w:rsid w:val="000D09B6"/>
    <w:rsid w:val="000D68EA"/>
    <w:rsid w:val="000D6B73"/>
    <w:rsid w:val="000E2F76"/>
    <w:rsid w:val="000E30CC"/>
    <w:rsid w:val="000E3267"/>
    <w:rsid w:val="000F07E8"/>
    <w:rsid w:val="000F20A9"/>
    <w:rsid w:val="000F30A9"/>
    <w:rsid w:val="000F3A75"/>
    <w:rsid w:val="000F3E7A"/>
    <w:rsid w:val="000F4F3C"/>
    <w:rsid w:val="000F51F7"/>
    <w:rsid w:val="000F5B8C"/>
    <w:rsid w:val="000F616C"/>
    <w:rsid w:val="001006BF"/>
    <w:rsid w:val="0010095C"/>
    <w:rsid w:val="001021E2"/>
    <w:rsid w:val="00103252"/>
    <w:rsid w:val="001047D3"/>
    <w:rsid w:val="00105D3C"/>
    <w:rsid w:val="0010676A"/>
    <w:rsid w:val="00107799"/>
    <w:rsid w:val="00110022"/>
    <w:rsid w:val="001107CD"/>
    <w:rsid w:val="001110D3"/>
    <w:rsid w:val="00111CC1"/>
    <w:rsid w:val="00112673"/>
    <w:rsid w:val="00112FDE"/>
    <w:rsid w:val="001130A9"/>
    <w:rsid w:val="001141BD"/>
    <w:rsid w:val="00116267"/>
    <w:rsid w:val="001202F7"/>
    <w:rsid w:val="00120DD6"/>
    <w:rsid w:val="00123346"/>
    <w:rsid w:val="00123CA9"/>
    <w:rsid w:val="0012430C"/>
    <w:rsid w:val="001273CC"/>
    <w:rsid w:val="00127A7B"/>
    <w:rsid w:val="00130D83"/>
    <w:rsid w:val="001337BF"/>
    <w:rsid w:val="00134D8E"/>
    <w:rsid w:val="00136FDE"/>
    <w:rsid w:val="0014225C"/>
    <w:rsid w:val="00142F86"/>
    <w:rsid w:val="00143274"/>
    <w:rsid w:val="00144253"/>
    <w:rsid w:val="001449A2"/>
    <w:rsid w:val="0014542A"/>
    <w:rsid w:val="00151296"/>
    <w:rsid w:val="00152824"/>
    <w:rsid w:val="0015414D"/>
    <w:rsid w:val="00155392"/>
    <w:rsid w:val="00156D56"/>
    <w:rsid w:val="00157067"/>
    <w:rsid w:val="00161B34"/>
    <w:rsid w:val="001627B5"/>
    <w:rsid w:val="001627BF"/>
    <w:rsid w:val="001627CE"/>
    <w:rsid w:val="00166576"/>
    <w:rsid w:val="001668FD"/>
    <w:rsid w:val="0017018B"/>
    <w:rsid w:val="00172648"/>
    <w:rsid w:val="00173A22"/>
    <w:rsid w:val="001761C9"/>
    <w:rsid w:val="0017627B"/>
    <w:rsid w:val="001819C3"/>
    <w:rsid w:val="001826CC"/>
    <w:rsid w:val="00182CCC"/>
    <w:rsid w:val="00182E3C"/>
    <w:rsid w:val="00183487"/>
    <w:rsid w:val="00184943"/>
    <w:rsid w:val="00187E9F"/>
    <w:rsid w:val="00191CEA"/>
    <w:rsid w:val="001940A2"/>
    <w:rsid w:val="00195757"/>
    <w:rsid w:val="001A543B"/>
    <w:rsid w:val="001B0493"/>
    <w:rsid w:val="001B103B"/>
    <w:rsid w:val="001B2851"/>
    <w:rsid w:val="001B2951"/>
    <w:rsid w:val="001B2C28"/>
    <w:rsid w:val="001B3E24"/>
    <w:rsid w:val="001B46C6"/>
    <w:rsid w:val="001B46D0"/>
    <w:rsid w:val="001B5554"/>
    <w:rsid w:val="001B5BBA"/>
    <w:rsid w:val="001B760C"/>
    <w:rsid w:val="001C49C6"/>
    <w:rsid w:val="001C5042"/>
    <w:rsid w:val="001C7F19"/>
    <w:rsid w:val="001D3235"/>
    <w:rsid w:val="001D45D7"/>
    <w:rsid w:val="001D5DAC"/>
    <w:rsid w:val="001D6206"/>
    <w:rsid w:val="001D6531"/>
    <w:rsid w:val="001E081A"/>
    <w:rsid w:val="001E0B95"/>
    <w:rsid w:val="001E0F4F"/>
    <w:rsid w:val="001E2173"/>
    <w:rsid w:val="001E4367"/>
    <w:rsid w:val="001E43FA"/>
    <w:rsid w:val="001E5017"/>
    <w:rsid w:val="001F026C"/>
    <w:rsid w:val="001F141D"/>
    <w:rsid w:val="001F250D"/>
    <w:rsid w:val="001F3B59"/>
    <w:rsid w:val="001F4FD1"/>
    <w:rsid w:val="002000D5"/>
    <w:rsid w:val="00201B34"/>
    <w:rsid w:val="00203111"/>
    <w:rsid w:val="00203233"/>
    <w:rsid w:val="002048A4"/>
    <w:rsid w:val="002051FC"/>
    <w:rsid w:val="002057A3"/>
    <w:rsid w:val="00205A86"/>
    <w:rsid w:val="00207033"/>
    <w:rsid w:val="0021010E"/>
    <w:rsid w:val="00212DDE"/>
    <w:rsid w:val="00214E11"/>
    <w:rsid w:val="002157B2"/>
    <w:rsid w:val="002166B6"/>
    <w:rsid w:val="0021678D"/>
    <w:rsid w:val="0022094A"/>
    <w:rsid w:val="00222612"/>
    <w:rsid w:val="002258E5"/>
    <w:rsid w:val="00225E8B"/>
    <w:rsid w:val="002262AD"/>
    <w:rsid w:val="00226B7A"/>
    <w:rsid w:val="00227FBC"/>
    <w:rsid w:val="00230340"/>
    <w:rsid w:val="00232021"/>
    <w:rsid w:val="00232C44"/>
    <w:rsid w:val="00232FDE"/>
    <w:rsid w:val="00234DCB"/>
    <w:rsid w:val="00236C75"/>
    <w:rsid w:val="0024067F"/>
    <w:rsid w:val="00241C9E"/>
    <w:rsid w:val="00242E23"/>
    <w:rsid w:val="00244C43"/>
    <w:rsid w:val="0025028A"/>
    <w:rsid w:val="00251C3A"/>
    <w:rsid w:val="002522FF"/>
    <w:rsid w:val="00253929"/>
    <w:rsid w:val="0025394A"/>
    <w:rsid w:val="00255347"/>
    <w:rsid w:val="00260ABC"/>
    <w:rsid w:val="0026183D"/>
    <w:rsid w:val="002654D3"/>
    <w:rsid w:val="002662DF"/>
    <w:rsid w:val="0026651A"/>
    <w:rsid w:val="00266D80"/>
    <w:rsid w:val="0027245F"/>
    <w:rsid w:val="002761C6"/>
    <w:rsid w:val="00277D3A"/>
    <w:rsid w:val="00281BFD"/>
    <w:rsid w:val="002827D5"/>
    <w:rsid w:val="00284E8A"/>
    <w:rsid w:val="00285799"/>
    <w:rsid w:val="00286C65"/>
    <w:rsid w:val="002877E8"/>
    <w:rsid w:val="0028793E"/>
    <w:rsid w:val="002901CB"/>
    <w:rsid w:val="00291EEA"/>
    <w:rsid w:val="002936E4"/>
    <w:rsid w:val="002A0646"/>
    <w:rsid w:val="002A0F88"/>
    <w:rsid w:val="002A40F9"/>
    <w:rsid w:val="002A4B67"/>
    <w:rsid w:val="002A4C45"/>
    <w:rsid w:val="002A4F58"/>
    <w:rsid w:val="002A53CC"/>
    <w:rsid w:val="002A5A13"/>
    <w:rsid w:val="002A75B0"/>
    <w:rsid w:val="002A7866"/>
    <w:rsid w:val="002B46CA"/>
    <w:rsid w:val="002C2E3F"/>
    <w:rsid w:val="002C4D92"/>
    <w:rsid w:val="002C54B8"/>
    <w:rsid w:val="002D0C79"/>
    <w:rsid w:val="002D2E33"/>
    <w:rsid w:val="002D3A51"/>
    <w:rsid w:val="002D3CF0"/>
    <w:rsid w:val="002D60D9"/>
    <w:rsid w:val="002D78D8"/>
    <w:rsid w:val="002E0F99"/>
    <w:rsid w:val="002E2A26"/>
    <w:rsid w:val="002E5DFA"/>
    <w:rsid w:val="002E6F35"/>
    <w:rsid w:val="002E769F"/>
    <w:rsid w:val="002F29F5"/>
    <w:rsid w:val="002F2BE2"/>
    <w:rsid w:val="002F42DE"/>
    <w:rsid w:val="002F5F59"/>
    <w:rsid w:val="002F642B"/>
    <w:rsid w:val="002F6D81"/>
    <w:rsid w:val="002F7445"/>
    <w:rsid w:val="00300C6F"/>
    <w:rsid w:val="00302B55"/>
    <w:rsid w:val="0030356B"/>
    <w:rsid w:val="0030423E"/>
    <w:rsid w:val="00304BC1"/>
    <w:rsid w:val="003054B0"/>
    <w:rsid w:val="00305838"/>
    <w:rsid w:val="0030631D"/>
    <w:rsid w:val="00306922"/>
    <w:rsid w:val="00306D09"/>
    <w:rsid w:val="003106BB"/>
    <w:rsid w:val="00311B3D"/>
    <w:rsid w:val="00313304"/>
    <w:rsid w:val="00314183"/>
    <w:rsid w:val="0031511C"/>
    <w:rsid w:val="00320659"/>
    <w:rsid w:val="00320F30"/>
    <w:rsid w:val="00322B81"/>
    <w:rsid w:val="0032392C"/>
    <w:rsid w:val="003239FB"/>
    <w:rsid w:val="00323A3A"/>
    <w:rsid w:val="00325922"/>
    <w:rsid w:val="00325A7D"/>
    <w:rsid w:val="00325DE4"/>
    <w:rsid w:val="0032744C"/>
    <w:rsid w:val="00327B11"/>
    <w:rsid w:val="00327E5B"/>
    <w:rsid w:val="00330219"/>
    <w:rsid w:val="00330E70"/>
    <w:rsid w:val="00332D6C"/>
    <w:rsid w:val="003337BE"/>
    <w:rsid w:val="003367E1"/>
    <w:rsid w:val="0033734C"/>
    <w:rsid w:val="00340D21"/>
    <w:rsid w:val="00341C32"/>
    <w:rsid w:val="00342C9C"/>
    <w:rsid w:val="0034619F"/>
    <w:rsid w:val="0034633C"/>
    <w:rsid w:val="003542BC"/>
    <w:rsid w:val="00355CC2"/>
    <w:rsid w:val="00356A0E"/>
    <w:rsid w:val="003637EF"/>
    <w:rsid w:val="00364B6A"/>
    <w:rsid w:val="003713C9"/>
    <w:rsid w:val="00372436"/>
    <w:rsid w:val="00372574"/>
    <w:rsid w:val="003730AD"/>
    <w:rsid w:val="00373219"/>
    <w:rsid w:val="003766F0"/>
    <w:rsid w:val="003775C7"/>
    <w:rsid w:val="003813EE"/>
    <w:rsid w:val="00384671"/>
    <w:rsid w:val="00385D2F"/>
    <w:rsid w:val="00385D44"/>
    <w:rsid w:val="00390A14"/>
    <w:rsid w:val="00390BBF"/>
    <w:rsid w:val="00391C6A"/>
    <w:rsid w:val="0039204C"/>
    <w:rsid w:val="0039404A"/>
    <w:rsid w:val="00395465"/>
    <w:rsid w:val="003A08E6"/>
    <w:rsid w:val="003A1CEB"/>
    <w:rsid w:val="003A3250"/>
    <w:rsid w:val="003A366F"/>
    <w:rsid w:val="003A3C54"/>
    <w:rsid w:val="003A6587"/>
    <w:rsid w:val="003A6FC8"/>
    <w:rsid w:val="003A77E3"/>
    <w:rsid w:val="003A782F"/>
    <w:rsid w:val="003B28B2"/>
    <w:rsid w:val="003B2BD2"/>
    <w:rsid w:val="003B6DB5"/>
    <w:rsid w:val="003C037E"/>
    <w:rsid w:val="003C17DB"/>
    <w:rsid w:val="003C1FB6"/>
    <w:rsid w:val="003C3A21"/>
    <w:rsid w:val="003C414C"/>
    <w:rsid w:val="003C54DB"/>
    <w:rsid w:val="003D069E"/>
    <w:rsid w:val="003D395E"/>
    <w:rsid w:val="003D4547"/>
    <w:rsid w:val="003E03EC"/>
    <w:rsid w:val="003E0EDD"/>
    <w:rsid w:val="003E2096"/>
    <w:rsid w:val="003E2288"/>
    <w:rsid w:val="003E30A7"/>
    <w:rsid w:val="003E4C75"/>
    <w:rsid w:val="003E6DAF"/>
    <w:rsid w:val="003E74C3"/>
    <w:rsid w:val="003E7AEC"/>
    <w:rsid w:val="003F39F1"/>
    <w:rsid w:val="003F455F"/>
    <w:rsid w:val="00400CFD"/>
    <w:rsid w:val="004016E0"/>
    <w:rsid w:val="00401D99"/>
    <w:rsid w:val="00401F75"/>
    <w:rsid w:val="00403317"/>
    <w:rsid w:val="00403986"/>
    <w:rsid w:val="004050C4"/>
    <w:rsid w:val="004052B4"/>
    <w:rsid w:val="0040762F"/>
    <w:rsid w:val="00407697"/>
    <w:rsid w:val="0041029B"/>
    <w:rsid w:val="004120B2"/>
    <w:rsid w:val="00414D65"/>
    <w:rsid w:val="00415846"/>
    <w:rsid w:val="00416661"/>
    <w:rsid w:val="0041713A"/>
    <w:rsid w:val="00421C81"/>
    <w:rsid w:val="0042422E"/>
    <w:rsid w:val="00426463"/>
    <w:rsid w:val="00426C8D"/>
    <w:rsid w:val="00430203"/>
    <w:rsid w:val="00430D17"/>
    <w:rsid w:val="00431119"/>
    <w:rsid w:val="004323C3"/>
    <w:rsid w:val="00432B20"/>
    <w:rsid w:val="00436F8E"/>
    <w:rsid w:val="00437C5B"/>
    <w:rsid w:val="00440588"/>
    <w:rsid w:val="00441567"/>
    <w:rsid w:val="00442F31"/>
    <w:rsid w:val="00443550"/>
    <w:rsid w:val="004436F6"/>
    <w:rsid w:val="004459F6"/>
    <w:rsid w:val="0044602C"/>
    <w:rsid w:val="004462A6"/>
    <w:rsid w:val="00447075"/>
    <w:rsid w:val="00455310"/>
    <w:rsid w:val="00455D82"/>
    <w:rsid w:val="004566D6"/>
    <w:rsid w:val="004574B2"/>
    <w:rsid w:val="004608AD"/>
    <w:rsid w:val="00460933"/>
    <w:rsid w:val="00461457"/>
    <w:rsid w:val="00463330"/>
    <w:rsid w:val="004649E4"/>
    <w:rsid w:val="0046509A"/>
    <w:rsid w:val="00470072"/>
    <w:rsid w:val="00470AA7"/>
    <w:rsid w:val="00471421"/>
    <w:rsid w:val="004744A7"/>
    <w:rsid w:val="00474CE0"/>
    <w:rsid w:val="004779D7"/>
    <w:rsid w:val="004847A5"/>
    <w:rsid w:val="004847F7"/>
    <w:rsid w:val="00486D94"/>
    <w:rsid w:val="00490389"/>
    <w:rsid w:val="004904EF"/>
    <w:rsid w:val="004920DF"/>
    <w:rsid w:val="00493799"/>
    <w:rsid w:val="004938E9"/>
    <w:rsid w:val="00496434"/>
    <w:rsid w:val="00497D58"/>
    <w:rsid w:val="004A0E35"/>
    <w:rsid w:val="004A0F36"/>
    <w:rsid w:val="004A13F4"/>
    <w:rsid w:val="004A1940"/>
    <w:rsid w:val="004A5DE3"/>
    <w:rsid w:val="004A5EB3"/>
    <w:rsid w:val="004A7D9C"/>
    <w:rsid w:val="004B1023"/>
    <w:rsid w:val="004B330A"/>
    <w:rsid w:val="004B4BD0"/>
    <w:rsid w:val="004B7931"/>
    <w:rsid w:val="004B7E9C"/>
    <w:rsid w:val="004C0C97"/>
    <w:rsid w:val="004C0D56"/>
    <w:rsid w:val="004C59F4"/>
    <w:rsid w:val="004D1257"/>
    <w:rsid w:val="004D20D7"/>
    <w:rsid w:val="004D26FF"/>
    <w:rsid w:val="004D29C2"/>
    <w:rsid w:val="004D3923"/>
    <w:rsid w:val="004D5CEC"/>
    <w:rsid w:val="004E2927"/>
    <w:rsid w:val="004E3AA7"/>
    <w:rsid w:val="004E5084"/>
    <w:rsid w:val="004E5B59"/>
    <w:rsid w:val="004E6312"/>
    <w:rsid w:val="004F064F"/>
    <w:rsid w:val="004F07B3"/>
    <w:rsid w:val="004F37DE"/>
    <w:rsid w:val="004F4746"/>
    <w:rsid w:val="004F57C4"/>
    <w:rsid w:val="00501094"/>
    <w:rsid w:val="005031DD"/>
    <w:rsid w:val="005045FF"/>
    <w:rsid w:val="00505EA9"/>
    <w:rsid w:val="005067CC"/>
    <w:rsid w:val="00507F96"/>
    <w:rsid w:val="00510D6D"/>
    <w:rsid w:val="0051170B"/>
    <w:rsid w:val="00512D1E"/>
    <w:rsid w:val="00512E9F"/>
    <w:rsid w:val="00513550"/>
    <w:rsid w:val="005141F0"/>
    <w:rsid w:val="005146F7"/>
    <w:rsid w:val="00514CA9"/>
    <w:rsid w:val="00515445"/>
    <w:rsid w:val="005157E7"/>
    <w:rsid w:val="00515F6C"/>
    <w:rsid w:val="00517FE1"/>
    <w:rsid w:val="00520112"/>
    <w:rsid w:val="005213A6"/>
    <w:rsid w:val="00521E3C"/>
    <w:rsid w:val="005235FE"/>
    <w:rsid w:val="00530214"/>
    <w:rsid w:val="00531621"/>
    <w:rsid w:val="00534683"/>
    <w:rsid w:val="0053722F"/>
    <w:rsid w:val="00541168"/>
    <w:rsid w:val="00541CA4"/>
    <w:rsid w:val="00542B6C"/>
    <w:rsid w:val="0054446F"/>
    <w:rsid w:val="0054495D"/>
    <w:rsid w:val="00544ECA"/>
    <w:rsid w:val="005455DE"/>
    <w:rsid w:val="00545BC4"/>
    <w:rsid w:val="0054671B"/>
    <w:rsid w:val="0055131A"/>
    <w:rsid w:val="00551E24"/>
    <w:rsid w:val="0055322D"/>
    <w:rsid w:val="0055326B"/>
    <w:rsid w:val="0055407C"/>
    <w:rsid w:val="005546C1"/>
    <w:rsid w:val="00555F26"/>
    <w:rsid w:val="00557B1B"/>
    <w:rsid w:val="00562151"/>
    <w:rsid w:val="005641D5"/>
    <w:rsid w:val="00566229"/>
    <w:rsid w:val="00570761"/>
    <w:rsid w:val="00571CCD"/>
    <w:rsid w:val="00573375"/>
    <w:rsid w:val="005735C3"/>
    <w:rsid w:val="00575534"/>
    <w:rsid w:val="00575E63"/>
    <w:rsid w:val="00577C03"/>
    <w:rsid w:val="00577C07"/>
    <w:rsid w:val="005803AE"/>
    <w:rsid w:val="00580632"/>
    <w:rsid w:val="00582B7D"/>
    <w:rsid w:val="005853FA"/>
    <w:rsid w:val="005865C7"/>
    <w:rsid w:val="00586FB1"/>
    <w:rsid w:val="00587D4A"/>
    <w:rsid w:val="005A047A"/>
    <w:rsid w:val="005A281C"/>
    <w:rsid w:val="005A457E"/>
    <w:rsid w:val="005A51E2"/>
    <w:rsid w:val="005A59F3"/>
    <w:rsid w:val="005A64E2"/>
    <w:rsid w:val="005A7535"/>
    <w:rsid w:val="005B01AF"/>
    <w:rsid w:val="005B24A8"/>
    <w:rsid w:val="005B4A3D"/>
    <w:rsid w:val="005B4EA4"/>
    <w:rsid w:val="005B50EB"/>
    <w:rsid w:val="005C0783"/>
    <w:rsid w:val="005C08CA"/>
    <w:rsid w:val="005C08F0"/>
    <w:rsid w:val="005C0D35"/>
    <w:rsid w:val="005C0F07"/>
    <w:rsid w:val="005C2338"/>
    <w:rsid w:val="005C272A"/>
    <w:rsid w:val="005C27FE"/>
    <w:rsid w:val="005C5240"/>
    <w:rsid w:val="005C5678"/>
    <w:rsid w:val="005D099C"/>
    <w:rsid w:val="005D10F1"/>
    <w:rsid w:val="005D1574"/>
    <w:rsid w:val="005D1F47"/>
    <w:rsid w:val="005D2B60"/>
    <w:rsid w:val="005D4464"/>
    <w:rsid w:val="005D4795"/>
    <w:rsid w:val="005D4F06"/>
    <w:rsid w:val="005D5968"/>
    <w:rsid w:val="005D5D32"/>
    <w:rsid w:val="005E201F"/>
    <w:rsid w:val="005E4AF1"/>
    <w:rsid w:val="005E7E56"/>
    <w:rsid w:val="005F0D50"/>
    <w:rsid w:val="005F128A"/>
    <w:rsid w:val="00600E31"/>
    <w:rsid w:val="00601C3B"/>
    <w:rsid w:val="006031D7"/>
    <w:rsid w:val="0060680F"/>
    <w:rsid w:val="006072F5"/>
    <w:rsid w:val="00612DD1"/>
    <w:rsid w:val="00613741"/>
    <w:rsid w:val="00613958"/>
    <w:rsid w:val="00613A64"/>
    <w:rsid w:val="00613E15"/>
    <w:rsid w:val="00614EDE"/>
    <w:rsid w:val="00617B4E"/>
    <w:rsid w:val="00617E37"/>
    <w:rsid w:val="00630C44"/>
    <w:rsid w:val="006314D9"/>
    <w:rsid w:val="00631D54"/>
    <w:rsid w:val="00632D73"/>
    <w:rsid w:val="0063472A"/>
    <w:rsid w:val="006377F8"/>
    <w:rsid w:val="00637AF8"/>
    <w:rsid w:val="00637DA6"/>
    <w:rsid w:val="00641DD2"/>
    <w:rsid w:val="00642D30"/>
    <w:rsid w:val="00642EBE"/>
    <w:rsid w:val="00643AF7"/>
    <w:rsid w:val="00650624"/>
    <w:rsid w:val="00651873"/>
    <w:rsid w:val="00655936"/>
    <w:rsid w:val="00657B86"/>
    <w:rsid w:val="00661BB2"/>
    <w:rsid w:val="00662937"/>
    <w:rsid w:val="00664478"/>
    <w:rsid w:val="00667A95"/>
    <w:rsid w:val="00670B12"/>
    <w:rsid w:val="0067374F"/>
    <w:rsid w:val="006748D8"/>
    <w:rsid w:val="00675E9B"/>
    <w:rsid w:val="006771D5"/>
    <w:rsid w:val="00677E18"/>
    <w:rsid w:val="0068153F"/>
    <w:rsid w:val="00681D56"/>
    <w:rsid w:val="00682920"/>
    <w:rsid w:val="006855AA"/>
    <w:rsid w:val="00687F47"/>
    <w:rsid w:val="00693345"/>
    <w:rsid w:val="00693AE0"/>
    <w:rsid w:val="00693ED7"/>
    <w:rsid w:val="006958BF"/>
    <w:rsid w:val="00696E66"/>
    <w:rsid w:val="0069728F"/>
    <w:rsid w:val="00697A83"/>
    <w:rsid w:val="006A0093"/>
    <w:rsid w:val="006A1125"/>
    <w:rsid w:val="006A1C93"/>
    <w:rsid w:val="006A6C54"/>
    <w:rsid w:val="006B160D"/>
    <w:rsid w:val="006B189D"/>
    <w:rsid w:val="006B3DD3"/>
    <w:rsid w:val="006B78D7"/>
    <w:rsid w:val="006B7C30"/>
    <w:rsid w:val="006C0D76"/>
    <w:rsid w:val="006C211F"/>
    <w:rsid w:val="006C4286"/>
    <w:rsid w:val="006C63C1"/>
    <w:rsid w:val="006D0689"/>
    <w:rsid w:val="006D2809"/>
    <w:rsid w:val="006D2B06"/>
    <w:rsid w:val="006D2B84"/>
    <w:rsid w:val="006D2BA8"/>
    <w:rsid w:val="006D42A7"/>
    <w:rsid w:val="006E234C"/>
    <w:rsid w:val="006E3157"/>
    <w:rsid w:val="006E39C2"/>
    <w:rsid w:val="006E5CF8"/>
    <w:rsid w:val="006E62E3"/>
    <w:rsid w:val="006F05B3"/>
    <w:rsid w:val="006F0CF7"/>
    <w:rsid w:val="006F2100"/>
    <w:rsid w:val="006F4033"/>
    <w:rsid w:val="006F4A6C"/>
    <w:rsid w:val="006F5266"/>
    <w:rsid w:val="006F53B1"/>
    <w:rsid w:val="006F6AF7"/>
    <w:rsid w:val="006F75C8"/>
    <w:rsid w:val="00701924"/>
    <w:rsid w:val="0070196E"/>
    <w:rsid w:val="00703A57"/>
    <w:rsid w:val="0070430C"/>
    <w:rsid w:val="00704520"/>
    <w:rsid w:val="00713109"/>
    <w:rsid w:val="00713BEA"/>
    <w:rsid w:val="00715CDD"/>
    <w:rsid w:val="0071751A"/>
    <w:rsid w:val="00717D74"/>
    <w:rsid w:val="0072236A"/>
    <w:rsid w:val="00723135"/>
    <w:rsid w:val="00723DD1"/>
    <w:rsid w:val="00724C1E"/>
    <w:rsid w:val="0072722F"/>
    <w:rsid w:val="00730629"/>
    <w:rsid w:val="007311FF"/>
    <w:rsid w:val="00732C24"/>
    <w:rsid w:val="0073337C"/>
    <w:rsid w:val="00733D0C"/>
    <w:rsid w:val="0073702B"/>
    <w:rsid w:val="00742269"/>
    <w:rsid w:val="007442FA"/>
    <w:rsid w:val="00750232"/>
    <w:rsid w:val="00751734"/>
    <w:rsid w:val="00756B60"/>
    <w:rsid w:val="007575B3"/>
    <w:rsid w:val="007579BB"/>
    <w:rsid w:val="007619D3"/>
    <w:rsid w:val="0076434B"/>
    <w:rsid w:val="007645A3"/>
    <w:rsid w:val="007651A2"/>
    <w:rsid w:val="00766322"/>
    <w:rsid w:val="00766F74"/>
    <w:rsid w:val="00771537"/>
    <w:rsid w:val="007717D8"/>
    <w:rsid w:val="00772238"/>
    <w:rsid w:val="00772FA9"/>
    <w:rsid w:val="0077450C"/>
    <w:rsid w:val="0078086F"/>
    <w:rsid w:val="00781C5A"/>
    <w:rsid w:val="00782B64"/>
    <w:rsid w:val="00782C85"/>
    <w:rsid w:val="00782DA0"/>
    <w:rsid w:val="0078450B"/>
    <w:rsid w:val="00785E19"/>
    <w:rsid w:val="00791338"/>
    <w:rsid w:val="007919FA"/>
    <w:rsid w:val="007946D3"/>
    <w:rsid w:val="00794DAF"/>
    <w:rsid w:val="00795586"/>
    <w:rsid w:val="007A1335"/>
    <w:rsid w:val="007A17E2"/>
    <w:rsid w:val="007A3ADA"/>
    <w:rsid w:val="007A49B1"/>
    <w:rsid w:val="007A7835"/>
    <w:rsid w:val="007B0A42"/>
    <w:rsid w:val="007B129D"/>
    <w:rsid w:val="007B143E"/>
    <w:rsid w:val="007B2D09"/>
    <w:rsid w:val="007B4558"/>
    <w:rsid w:val="007B4F5B"/>
    <w:rsid w:val="007B5AFF"/>
    <w:rsid w:val="007C2625"/>
    <w:rsid w:val="007C42B3"/>
    <w:rsid w:val="007C588F"/>
    <w:rsid w:val="007D2838"/>
    <w:rsid w:val="007D38AF"/>
    <w:rsid w:val="007D3BBB"/>
    <w:rsid w:val="007D3EBB"/>
    <w:rsid w:val="007D5E39"/>
    <w:rsid w:val="007D6576"/>
    <w:rsid w:val="007D6BFB"/>
    <w:rsid w:val="007D6C64"/>
    <w:rsid w:val="007D7CC0"/>
    <w:rsid w:val="007E037E"/>
    <w:rsid w:val="007E36C9"/>
    <w:rsid w:val="007E5431"/>
    <w:rsid w:val="007E5AA9"/>
    <w:rsid w:val="007E5CF3"/>
    <w:rsid w:val="007E5D6D"/>
    <w:rsid w:val="007E663C"/>
    <w:rsid w:val="007E6818"/>
    <w:rsid w:val="007F1CC2"/>
    <w:rsid w:val="008006BB"/>
    <w:rsid w:val="00802B58"/>
    <w:rsid w:val="00802F1E"/>
    <w:rsid w:val="00805160"/>
    <w:rsid w:val="0081156A"/>
    <w:rsid w:val="00814745"/>
    <w:rsid w:val="00826EC0"/>
    <w:rsid w:val="00827D41"/>
    <w:rsid w:val="00827F63"/>
    <w:rsid w:val="0083046D"/>
    <w:rsid w:val="0083350D"/>
    <w:rsid w:val="008343EC"/>
    <w:rsid w:val="008376E0"/>
    <w:rsid w:val="00841715"/>
    <w:rsid w:val="0084187E"/>
    <w:rsid w:val="00846689"/>
    <w:rsid w:val="00846FF6"/>
    <w:rsid w:val="008479B0"/>
    <w:rsid w:val="00850638"/>
    <w:rsid w:val="00853404"/>
    <w:rsid w:val="00855CC3"/>
    <w:rsid w:val="008571AE"/>
    <w:rsid w:val="008579BF"/>
    <w:rsid w:val="008628F0"/>
    <w:rsid w:val="00863C66"/>
    <w:rsid w:val="00866C35"/>
    <w:rsid w:val="00867854"/>
    <w:rsid w:val="0087171B"/>
    <w:rsid w:val="00875D18"/>
    <w:rsid w:val="00876FEC"/>
    <w:rsid w:val="00881347"/>
    <w:rsid w:val="00886431"/>
    <w:rsid w:val="008867F3"/>
    <w:rsid w:val="00890D6D"/>
    <w:rsid w:val="00893202"/>
    <w:rsid w:val="00893E7F"/>
    <w:rsid w:val="00896BBC"/>
    <w:rsid w:val="00897D1B"/>
    <w:rsid w:val="008A2D76"/>
    <w:rsid w:val="008A3373"/>
    <w:rsid w:val="008A511D"/>
    <w:rsid w:val="008A5247"/>
    <w:rsid w:val="008A5CB5"/>
    <w:rsid w:val="008A6A2B"/>
    <w:rsid w:val="008A7B4E"/>
    <w:rsid w:val="008B0541"/>
    <w:rsid w:val="008B09B0"/>
    <w:rsid w:val="008B116D"/>
    <w:rsid w:val="008B1B9D"/>
    <w:rsid w:val="008B367F"/>
    <w:rsid w:val="008B518A"/>
    <w:rsid w:val="008C0B91"/>
    <w:rsid w:val="008C118B"/>
    <w:rsid w:val="008C4C94"/>
    <w:rsid w:val="008C6306"/>
    <w:rsid w:val="008C648C"/>
    <w:rsid w:val="008C7794"/>
    <w:rsid w:val="008D1983"/>
    <w:rsid w:val="008D2080"/>
    <w:rsid w:val="008D7DB3"/>
    <w:rsid w:val="008E05A8"/>
    <w:rsid w:val="008E34D1"/>
    <w:rsid w:val="008E3A79"/>
    <w:rsid w:val="008E401F"/>
    <w:rsid w:val="008E5968"/>
    <w:rsid w:val="008E6418"/>
    <w:rsid w:val="008E728B"/>
    <w:rsid w:val="008F06C8"/>
    <w:rsid w:val="008F1873"/>
    <w:rsid w:val="008F6EC4"/>
    <w:rsid w:val="00903474"/>
    <w:rsid w:val="00905C9E"/>
    <w:rsid w:val="00907964"/>
    <w:rsid w:val="009108F1"/>
    <w:rsid w:val="00910B4B"/>
    <w:rsid w:val="00911AB2"/>
    <w:rsid w:val="00912251"/>
    <w:rsid w:val="00914660"/>
    <w:rsid w:val="0091796E"/>
    <w:rsid w:val="00917C75"/>
    <w:rsid w:val="00923C7F"/>
    <w:rsid w:val="009245ED"/>
    <w:rsid w:val="009251DD"/>
    <w:rsid w:val="00925E2A"/>
    <w:rsid w:val="0092629B"/>
    <w:rsid w:val="00926AEC"/>
    <w:rsid w:val="00927870"/>
    <w:rsid w:val="00932E92"/>
    <w:rsid w:val="009363CA"/>
    <w:rsid w:val="009374E1"/>
    <w:rsid w:val="00937611"/>
    <w:rsid w:val="00937CF4"/>
    <w:rsid w:val="009420C4"/>
    <w:rsid w:val="00943673"/>
    <w:rsid w:val="00946281"/>
    <w:rsid w:val="009511FF"/>
    <w:rsid w:val="00953911"/>
    <w:rsid w:val="00954564"/>
    <w:rsid w:val="009550C4"/>
    <w:rsid w:val="00956680"/>
    <w:rsid w:val="00961698"/>
    <w:rsid w:val="0096177C"/>
    <w:rsid w:val="009640E3"/>
    <w:rsid w:val="009656F0"/>
    <w:rsid w:val="00966F8E"/>
    <w:rsid w:val="00967765"/>
    <w:rsid w:val="00970C50"/>
    <w:rsid w:val="00973BFA"/>
    <w:rsid w:val="00974955"/>
    <w:rsid w:val="00974E2A"/>
    <w:rsid w:val="00977654"/>
    <w:rsid w:val="0098012C"/>
    <w:rsid w:val="00982C2C"/>
    <w:rsid w:val="00986310"/>
    <w:rsid w:val="00992012"/>
    <w:rsid w:val="00994566"/>
    <w:rsid w:val="00996166"/>
    <w:rsid w:val="0099629C"/>
    <w:rsid w:val="009963F2"/>
    <w:rsid w:val="009975AF"/>
    <w:rsid w:val="009A0113"/>
    <w:rsid w:val="009A04FC"/>
    <w:rsid w:val="009A2BC2"/>
    <w:rsid w:val="009A2F10"/>
    <w:rsid w:val="009A6536"/>
    <w:rsid w:val="009A67C9"/>
    <w:rsid w:val="009A6A70"/>
    <w:rsid w:val="009A7B07"/>
    <w:rsid w:val="009A7FC6"/>
    <w:rsid w:val="009B06DE"/>
    <w:rsid w:val="009B1018"/>
    <w:rsid w:val="009B2444"/>
    <w:rsid w:val="009B2614"/>
    <w:rsid w:val="009B5218"/>
    <w:rsid w:val="009B6E2B"/>
    <w:rsid w:val="009C06CB"/>
    <w:rsid w:val="009C15AE"/>
    <w:rsid w:val="009C2CCB"/>
    <w:rsid w:val="009C3BF9"/>
    <w:rsid w:val="009C5DD9"/>
    <w:rsid w:val="009C6201"/>
    <w:rsid w:val="009D1050"/>
    <w:rsid w:val="009D12A4"/>
    <w:rsid w:val="009D1BC6"/>
    <w:rsid w:val="009D2EC5"/>
    <w:rsid w:val="009D44AA"/>
    <w:rsid w:val="009D5DCB"/>
    <w:rsid w:val="009D654C"/>
    <w:rsid w:val="009D6666"/>
    <w:rsid w:val="009D70EE"/>
    <w:rsid w:val="009D74BB"/>
    <w:rsid w:val="009D78DE"/>
    <w:rsid w:val="009E4692"/>
    <w:rsid w:val="009E49A4"/>
    <w:rsid w:val="009E717C"/>
    <w:rsid w:val="009E7237"/>
    <w:rsid w:val="009F0991"/>
    <w:rsid w:val="009F26C6"/>
    <w:rsid w:val="009F7184"/>
    <w:rsid w:val="009F745D"/>
    <w:rsid w:val="00A02128"/>
    <w:rsid w:val="00A036CF"/>
    <w:rsid w:val="00A03C0D"/>
    <w:rsid w:val="00A03CFD"/>
    <w:rsid w:val="00A03FA0"/>
    <w:rsid w:val="00A05D66"/>
    <w:rsid w:val="00A11857"/>
    <w:rsid w:val="00A14F75"/>
    <w:rsid w:val="00A16A72"/>
    <w:rsid w:val="00A16DDE"/>
    <w:rsid w:val="00A17854"/>
    <w:rsid w:val="00A17DA1"/>
    <w:rsid w:val="00A221A6"/>
    <w:rsid w:val="00A26ED2"/>
    <w:rsid w:val="00A2726F"/>
    <w:rsid w:val="00A2765E"/>
    <w:rsid w:val="00A31B9A"/>
    <w:rsid w:val="00A321D8"/>
    <w:rsid w:val="00A32D81"/>
    <w:rsid w:val="00A32EA5"/>
    <w:rsid w:val="00A354E0"/>
    <w:rsid w:val="00A36E62"/>
    <w:rsid w:val="00A40427"/>
    <w:rsid w:val="00A407C0"/>
    <w:rsid w:val="00A40E3E"/>
    <w:rsid w:val="00A40F07"/>
    <w:rsid w:val="00A46CAF"/>
    <w:rsid w:val="00A475EE"/>
    <w:rsid w:val="00A47A00"/>
    <w:rsid w:val="00A604BC"/>
    <w:rsid w:val="00A60808"/>
    <w:rsid w:val="00A61B0E"/>
    <w:rsid w:val="00A624D2"/>
    <w:rsid w:val="00A6302B"/>
    <w:rsid w:val="00A63312"/>
    <w:rsid w:val="00A64679"/>
    <w:rsid w:val="00A65957"/>
    <w:rsid w:val="00A662A9"/>
    <w:rsid w:val="00A669A3"/>
    <w:rsid w:val="00A674C2"/>
    <w:rsid w:val="00A71D6E"/>
    <w:rsid w:val="00A733A4"/>
    <w:rsid w:val="00A750E0"/>
    <w:rsid w:val="00A751D2"/>
    <w:rsid w:val="00A753EE"/>
    <w:rsid w:val="00A75C2C"/>
    <w:rsid w:val="00A7719C"/>
    <w:rsid w:val="00A831F0"/>
    <w:rsid w:val="00A8416D"/>
    <w:rsid w:val="00A85A5D"/>
    <w:rsid w:val="00A870AA"/>
    <w:rsid w:val="00A9395E"/>
    <w:rsid w:val="00A94F79"/>
    <w:rsid w:val="00A9764A"/>
    <w:rsid w:val="00A97A55"/>
    <w:rsid w:val="00AA212E"/>
    <w:rsid w:val="00AA275D"/>
    <w:rsid w:val="00AA2D75"/>
    <w:rsid w:val="00AA6A5E"/>
    <w:rsid w:val="00AB0219"/>
    <w:rsid w:val="00AB430B"/>
    <w:rsid w:val="00AB6CCE"/>
    <w:rsid w:val="00AB7B42"/>
    <w:rsid w:val="00AC5DFD"/>
    <w:rsid w:val="00AD030F"/>
    <w:rsid w:val="00AD03E9"/>
    <w:rsid w:val="00AD0633"/>
    <w:rsid w:val="00AD3299"/>
    <w:rsid w:val="00AD40D4"/>
    <w:rsid w:val="00AD4F5D"/>
    <w:rsid w:val="00AD536F"/>
    <w:rsid w:val="00AD53FE"/>
    <w:rsid w:val="00AD5405"/>
    <w:rsid w:val="00AD78CD"/>
    <w:rsid w:val="00AE03D1"/>
    <w:rsid w:val="00AE0459"/>
    <w:rsid w:val="00AE0E40"/>
    <w:rsid w:val="00AE13C4"/>
    <w:rsid w:val="00AE5B93"/>
    <w:rsid w:val="00AF5192"/>
    <w:rsid w:val="00AF549E"/>
    <w:rsid w:val="00AF632E"/>
    <w:rsid w:val="00AF6C8F"/>
    <w:rsid w:val="00B04891"/>
    <w:rsid w:val="00B10DBA"/>
    <w:rsid w:val="00B1217F"/>
    <w:rsid w:val="00B13931"/>
    <w:rsid w:val="00B141CA"/>
    <w:rsid w:val="00B15356"/>
    <w:rsid w:val="00B15B9D"/>
    <w:rsid w:val="00B165EA"/>
    <w:rsid w:val="00B20686"/>
    <w:rsid w:val="00B219D6"/>
    <w:rsid w:val="00B228DE"/>
    <w:rsid w:val="00B23434"/>
    <w:rsid w:val="00B24A92"/>
    <w:rsid w:val="00B254E0"/>
    <w:rsid w:val="00B26308"/>
    <w:rsid w:val="00B27CD0"/>
    <w:rsid w:val="00B30C81"/>
    <w:rsid w:val="00B32B3E"/>
    <w:rsid w:val="00B34117"/>
    <w:rsid w:val="00B34F7D"/>
    <w:rsid w:val="00B352BC"/>
    <w:rsid w:val="00B400B6"/>
    <w:rsid w:val="00B401F4"/>
    <w:rsid w:val="00B4285A"/>
    <w:rsid w:val="00B46232"/>
    <w:rsid w:val="00B5082B"/>
    <w:rsid w:val="00B51C5A"/>
    <w:rsid w:val="00B52451"/>
    <w:rsid w:val="00B5341A"/>
    <w:rsid w:val="00B53B77"/>
    <w:rsid w:val="00B55F6A"/>
    <w:rsid w:val="00B563CB"/>
    <w:rsid w:val="00B62DFF"/>
    <w:rsid w:val="00B62F76"/>
    <w:rsid w:val="00B63994"/>
    <w:rsid w:val="00B666B8"/>
    <w:rsid w:val="00B740DA"/>
    <w:rsid w:val="00B76773"/>
    <w:rsid w:val="00B773BE"/>
    <w:rsid w:val="00B815B2"/>
    <w:rsid w:val="00B81600"/>
    <w:rsid w:val="00B8417B"/>
    <w:rsid w:val="00B84E15"/>
    <w:rsid w:val="00B8798B"/>
    <w:rsid w:val="00B9100C"/>
    <w:rsid w:val="00B922DD"/>
    <w:rsid w:val="00B92DF1"/>
    <w:rsid w:val="00B93A89"/>
    <w:rsid w:val="00B93BDD"/>
    <w:rsid w:val="00B9406F"/>
    <w:rsid w:val="00B94A0F"/>
    <w:rsid w:val="00BA0895"/>
    <w:rsid w:val="00BA0B97"/>
    <w:rsid w:val="00BA1D5A"/>
    <w:rsid w:val="00BA1D6F"/>
    <w:rsid w:val="00BA2130"/>
    <w:rsid w:val="00BA29D4"/>
    <w:rsid w:val="00BA3891"/>
    <w:rsid w:val="00BA4B5D"/>
    <w:rsid w:val="00BB0159"/>
    <w:rsid w:val="00BB056D"/>
    <w:rsid w:val="00BB064E"/>
    <w:rsid w:val="00BB11ED"/>
    <w:rsid w:val="00BB1BEC"/>
    <w:rsid w:val="00BB1E5F"/>
    <w:rsid w:val="00BB326E"/>
    <w:rsid w:val="00BB375E"/>
    <w:rsid w:val="00BB4E51"/>
    <w:rsid w:val="00BB5FB5"/>
    <w:rsid w:val="00BB6CEC"/>
    <w:rsid w:val="00BB7388"/>
    <w:rsid w:val="00BC183D"/>
    <w:rsid w:val="00BC57FE"/>
    <w:rsid w:val="00BC747E"/>
    <w:rsid w:val="00BC78A1"/>
    <w:rsid w:val="00BC7D38"/>
    <w:rsid w:val="00BD2948"/>
    <w:rsid w:val="00BD4348"/>
    <w:rsid w:val="00BD523E"/>
    <w:rsid w:val="00BD5C9E"/>
    <w:rsid w:val="00BD5E9B"/>
    <w:rsid w:val="00BD6609"/>
    <w:rsid w:val="00BE0AE4"/>
    <w:rsid w:val="00BE0CEA"/>
    <w:rsid w:val="00BE78A6"/>
    <w:rsid w:val="00BF1619"/>
    <w:rsid w:val="00BF2192"/>
    <w:rsid w:val="00BF277B"/>
    <w:rsid w:val="00BF2848"/>
    <w:rsid w:val="00BF28E4"/>
    <w:rsid w:val="00C0188C"/>
    <w:rsid w:val="00C033B0"/>
    <w:rsid w:val="00C04058"/>
    <w:rsid w:val="00C041D2"/>
    <w:rsid w:val="00C05D15"/>
    <w:rsid w:val="00C066AA"/>
    <w:rsid w:val="00C06898"/>
    <w:rsid w:val="00C07D7B"/>
    <w:rsid w:val="00C10CDF"/>
    <w:rsid w:val="00C11314"/>
    <w:rsid w:val="00C113F7"/>
    <w:rsid w:val="00C121F0"/>
    <w:rsid w:val="00C1252D"/>
    <w:rsid w:val="00C12C30"/>
    <w:rsid w:val="00C14818"/>
    <w:rsid w:val="00C14914"/>
    <w:rsid w:val="00C152E5"/>
    <w:rsid w:val="00C17CA6"/>
    <w:rsid w:val="00C17CCF"/>
    <w:rsid w:val="00C21FAD"/>
    <w:rsid w:val="00C22CA4"/>
    <w:rsid w:val="00C230C4"/>
    <w:rsid w:val="00C241EF"/>
    <w:rsid w:val="00C25B6A"/>
    <w:rsid w:val="00C336E2"/>
    <w:rsid w:val="00C33F1B"/>
    <w:rsid w:val="00C35485"/>
    <w:rsid w:val="00C3641A"/>
    <w:rsid w:val="00C369A1"/>
    <w:rsid w:val="00C36F3A"/>
    <w:rsid w:val="00C37D5A"/>
    <w:rsid w:val="00C4086F"/>
    <w:rsid w:val="00C422C4"/>
    <w:rsid w:val="00C46B47"/>
    <w:rsid w:val="00C47372"/>
    <w:rsid w:val="00C47BD4"/>
    <w:rsid w:val="00C51EDB"/>
    <w:rsid w:val="00C52F73"/>
    <w:rsid w:val="00C530C1"/>
    <w:rsid w:val="00C53C21"/>
    <w:rsid w:val="00C53CCA"/>
    <w:rsid w:val="00C55503"/>
    <w:rsid w:val="00C55A2F"/>
    <w:rsid w:val="00C56D44"/>
    <w:rsid w:val="00C62958"/>
    <w:rsid w:val="00C74897"/>
    <w:rsid w:val="00C76DA0"/>
    <w:rsid w:val="00C772ED"/>
    <w:rsid w:val="00C77563"/>
    <w:rsid w:val="00C77766"/>
    <w:rsid w:val="00C80EF7"/>
    <w:rsid w:val="00C81A57"/>
    <w:rsid w:val="00C8305B"/>
    <w:rsid w:val="00C86E9F"/>
    <w:rsid w:val="00C86F82"/>
    <w:rsid w:val="00C879C5"/>
    <w:rsid w:val="00C87DE4"/>
    <w:rsid w:val="00C87F74"/>
    <w:rsid w:val="00C9189E"/>
    <w:rsid w:val="00C93FCA"/>
    <w:rsid w:val="00C94CE7"/>
    <w:rsid w:val="00C9521B"/>
    <w:rsid w:val="00C96689"/>
    <w:rsid w:val="00CA230B"/>
    <w:rsid w:val="00CA3A89"/>
    <w:rsid w:val="00CA46CC"/>
    <w:rsid w:val="00CA593E"/>
    <w:rsid w:val="00CB0126"/>
    <w:rsid w:val="00CB0BB2"/>
    <w:rsid w:val="00CB1CF0"/>
    <w:rsid w:val="00CB229B"/>
    <w:rsid w:val="00CB40FA"/>
    <w:rsid w:val="00CB4586"/>
    <w:rsid w:val="00CB5B6A"/>
    <w:rsid w:val="00CB655E"/>
    <w:rsid w:val="00CC048E"/>
    <w:rsid w:val="00CC1338"/>
    <w:rsid w:val="00CC2CBD"/>
    <w:rsid w:val="00CC3016"/>
    <w:rsid w:val="00CC365C"/>
    <w:rsid w:val="00CC4EFA"/>
    <w:rsid w:val="00CC6766"/>
    <w:rsid w:val="00CC6AE4"/>
    <w:rsid w:val="00CC7EDC"/>
    <w:rsid w:val="00CD0EC9"/>
    <w:rsid w:val="00CD226B"/>
    <w:rsid w:val="00CD2CC0"/>
    <w:rsid w:val="00CD507B"/>
    <w:rsid w:val="00CD597E"/>
    <w:rsid w:val="00CE024D"/>
    <w:rsid w:val="00CE0728"/>
    <w:rsid w:val="00CE0AEC"/>
    <w:rsid w:val="00CE1345"/>
    <w:rsid w:val="00CE2481"/>
    <w:rsid w:val="00CE45BE"/>
    <w:rsid w:val="00CE5CFC"/>
    <w:rsid w:val="00CE5D60"/>
    <w:rsid w:val="00CF3780"/>
    <w:rsid w:val="00CF545E"/>
    <w:rsid w:val="00CF5CDC"/>
    <w:rsid w:val="00CF5FF3"/>
    <w:rsid w:val="00CF74D8"/>
    <w:rsid w:val="00CF7DDF"/>
    <w:rsid w:val="00D02383"/>
    <w:rsid w:val="00D05B7B"/>
    <w:rsid w:val="00D05CBD"/>
    <w:rsid w:val="00D0622F"/>
    <w:rsid w:val="00D125C0"/>
    <w:rsid w:val="00D169B5"/>
    <w:rsid w:val="00D2247D"/>
    <w:rsid w:val="00D246BE"/>
    <w:rsid w:val="00D2575B"/>
    <w:rsid w:val="00D267A9"/>
    <w:rsid w:val="00D30215"/>
    <w:rsid w:val="00D32153"/>
    <w:rsid w:val="00D358F5"/>
    <w:rsid w:val="00D364C9"/>
    <w:rsid w:val="00D36D65"/>
    <w:rsid w:val="00D37025"/>
    <w:rsid w:val="00D42365"/>
    <w:rsid w:val="00D43032"/>
    <w:rsid w:val="00D44925"/>
    <w:rsid w:val="00D45058"/>
    <w:rsid w:val="00D517A2"/>
    <w:rsid w:val="00D52166"/>
    <w:rsid w:val="00D52861"/>
    <w:rsid w:val="00D52CA4"/>
    <w:rsid w:val="00D57A43"/>
    <w:rsid w:val="00D61186"/>
    <w:rsid w:val="00D61C98"/>
    <w:rsid w:val="00D61D04"/>
    <w:rsid w:val="00D64334"/>
    <w:rsid w:val="00D67CD0"/>
    <w:rsid w:val="00D7103E"/>
    <w:rsid w:val="00D71A4D"/>
    <w:rsid w:val="00D71B5D"/>
    <w:rsid w:val="00D725E7"/>
    <w:rsid w:val="00D72CD6"/>
    <w:rsid w:val="00D7410B"/>
    <w:rsid w:val="00D778B1"/>
    <w:rsid w:val="00D81984"/>
    <w:rsid w:val="00D81DBB"/>
    <w:rsid w:val="00D82E24"/>
    <w:rsid w:val="00D82F91"/>
    <w:rsid w:val="00D849F4"/>
    <w:rsid w:val="00D85797"/>
    <w:rsid w:val="00D86F0F"/>
    <w:rsid w:val="00D91EE8"/>
    <w:rsid w:val="00D96CE8"/>
    <w:rsid w:val="00D97856"/>
    <w:rsid w:val="00DA4169"/>
    <w:rsid w:val="00DA5891"/>
    <w:rsid w:val="00DA5902"/>
    <w:rsid w:val="00DA6DC4"/>
    <w:rsid w:val="00DA7FD8"/>
    <w:rsid w:val="00DB0BD0"/>
    <w:rsid w:val="00DB17AE"/>
    <w:rsid w:val="00DB4FC7"/>
    <w:rsid w:val="00DB4FFA"/>
    <w:rsid w:val="00DB5847"/>
    <w:rsid w:val="00DB5D53"/>
    <w:rsid w:val="00DB5FBE"/>
    <w:rsid w:val="00DC0711"/>
    <w:rsid w:val="00DC0971"/>
    <w:rsid w:val="00DC0A13"/>
    <w:rsid w:val="00DC564F"/>
    <w:rsid w:val="00DC6CB9"/>
    <w:rsid w:val="00DC79AC"/>
    <w:rsid w:val="00DC7F8E"/>
    <w:rsid w:val="00DD01BD"/>
    <w:rsid w:val="00DD0447"/>
    <w:rsid w:val="00DD1DB1"/>
    <w:rsid w:val="00DD38AE"/>
    <w:rsid w:val="00DD49A8"/>
    <w:rsid w:val="00DE043B"/>
    <w:rsid w:val="00DE06EB"/>
    <w:rsid w:val="00DE0A1D"/>
    <w:rsid w:val="00DE14D1"/>
    <w:rsid w:val="00DE2BFA"/>
    <w:rsid w:val="00DE4658"/>
    <w:rsid w:val="00DE63AA"/>
    <w:rsid w:val="00DE76BC"/>
    <w:rsid w:val="00DF15B4"/>
    <w:rsid w:val="00DF4B2A"/>
    <w:rsid w:val="00DF7EC9"/>
    <w:rsid w:val="00E009A7"/>
    <w:rsid w:val="00E109D5"/>
    <w:rsid w:val="00E11978"/>
    <w:rsid w:val="00E1463B"/>
    <w:rsid w:val="00E15C2D"/>
    <w:rsid w:val="00E161E7"/>
    <w:rsid w:val="00E16EE6"/>
    <w:rsid w:val="00E207A3"/>
    <w:rsid w:val="00E20AB3"/>
    <w:rsid w:val="00E216E4"/>
    <w:rsid w:val="00E21EAF"/>
    <w:rsid w:val="00E25442"/>
    <w:rsid w:val="00E25F24"/>
    <w:rsid w:val="00E265AD"/>
    <w:rsid w:val="00E31900"/>
    <w:rsid w:val="00E33569"/>
    <w:rsid w:val="00E33922"/>
    <w:rsid w:val="00E34167"/>
    <w:rsid w:val="00E36F2D"/>
    <w:rsid w:val="00E375DA"/>
    <w:rsid w:val="00E40F54"/>
    <w:rsid w:val="00E42181"/>
    <w:rsid w:val="00E43EE1"/>
    <w:rsid w:val="00E44CA4"/>
    <w:rsid w:val="00E50BD8"/>
    <w:rsid w:val="00E53C82"/>
    <w:rsid w:val="00E5473A"/>
    <w:rsid w:val="00E54FB6"/>
    <w:rsid w:val="00E5684A"/>
    <w:rsid w:val="00E5744B"/>
    <w:rsid w:val="00E60150"/>
    <w:rsid w:val="00E62197"/>
    <w:rsid w:val="00E65E90"/>
    <w:rsid w:val="00E73990"/>
    <w:rsid w:val="00E7565F"/>
    <w:rsid w:val="00E75E29"/>
    <w:rsid w:val="00E763F3"/>
    <w:rsid w:val="00E77362"/>
    <w:rsid w:val="00E811CE"/>
    <w:rsid w:val="00E853A0"/>
    <w:rsid w:val="00E85860"/>
    <w:rsid w:val="00E8649F"/>
    <w:rsid w:val="00E864B5"/>
    <w:rsid w:val="00E87457"/>
    <w:rsid w:val="00E87BC3"/>
    <w:rsid w:val="00E87C69"/>
    <w:rsid w:val="00E87D6F"/>
    <w:rsid w:val="00E87D83"/>
    <w:rsid w:val="00E91AC7"/>
    <w:rsid w:val="00E92095"/>
    <w:rsid w:val="00E92C5B"/>
    <w:rsid w:val="00E94361"/>
    <w:rsid w:val="00E96255"/>
    <w:rsid w:val="00E968D7"/>
    <w:rsid w:val="00E970B3"/>
    <w:rsid w:val="00EA0804"/>
    <w:rsid w:val="00EA1474"/>
    <w:rsid w:val="00EA16C6"/>
    <w:rsid w:val="00EA4940"/>
    <w:rsid w:val="00EA4B77"/>
    <w:rsid w:val="00EA7702"/>
    <w:rsid w:val="00EA7ACD"/>
    <w:rsid w:val="00EB06A6"/>
    <w:rsid w:val="00EB0EEA"/>
    <w:rsid w:val="00EB1A16"/>
    <w:rsid w:val="00EB30C1"/>
    <w:rsid w:val="00EB49BE"/>
    <w:rsid w:val="00EB5342"/>
    <w:rsid w:val="00EB549A"/>
    <w:rsid w:val="00EB60E8"/>
    <w:rsid w:val="00EB644C"/>
    <w:rsid w:val="00EB7290"/>
    <w:rsid w:val="00EB7707"/>
    <w:rsid w:val="00EC0AAD"/>
    <w:rsid w:val="00EC1307"/>
    <w:rsid w:val="00EC1E04"/>
    <w:rsid w:val="00EC4F45"/>
    <w:rsid w:val="00EC5B29"/>
    <w:rsid w:val="00EC5DAA"/>
    <w:rsid w:val="00EC6B5F"/>
    <w:rsid w:val="00EC752B"/>
    <w:rsid w:val="00EC7940"/>
    <w:rsid w:val="00ED35D3"/>
    <w:rsid w:val="00ED43F6"/>
    <w:rsid w:val="00ED4739"/>
    <w:rsid w:val="00ED6474"/>
    <w:rsid w:val="00ED72D6"/>
    <w:rsid w:val="00ED774B"/>
    <w:rsid w:val="00EE04B8"/>
    <w:rsid w:val="00EE3647"/>
    <w:rsid w:val="00EE4B98"/>
    <w:rsid w:val="00EE50CA"/>
    <w:rsid w:val="00EF1A32"/>
    <w:rsid w:val="00EF2584"/>
    <w:rsid w:val="00EF3425"/>
    <w:rsid w:val="00EF51A3"/>
    <w:rsid w:val="00EF62EB"/>
    <w:rsid w:val="00F020BD"/>
    <w:rsid w:val="00F02CD2"/>
    <w:rsid w:val="00F03993"/>
    <w:rsid w:val="00F066B0"/>
    <w:rsid w:val="00F06932"/>
    <w:rsid w:val="00F07CD1"/>
    <w:rsid w:val="00F149F0"/>
    <w:rsid w:val="00F14A92"/>
    <w:rsid w:val="00F14D19"/>
    <w:rsid w:val="00F15270"/>
    <w:rsid w:val="00F1785B"/>
    <w:rsid w:val="00F20809"/>
    <w:rsid w:val="00F20DDC"/>
    <w:rsid w:val="00F210A6"/>
    <w:rsid w:val="00F23067"/>
    <w:rsid w:val="00F23B06"/>
    <w:rsid w:val="00F26ECA"/>
    <w:rsid w:val="00F33D71"/>
    <w:rsid w:val="00F34297"/>
    <w:rsid w:val="00F3446D"/>
    <w:rsid w:val="00F3506C"/>
    <w:rsid w:val="00F36BFA"/>
    <w:rsid w:val="00F40838"/>
    <w:rsid w:val="00F42946"/>
    <w:rsid w:val="00F42A5A"/>
    <w:rsid w:val="00F42B07"/>
    <w:rsid w:val="00F4350E"/>
    <w:rsid w:val="00F46E4C"/>
    <w:rsid w:val="00F477AB"/>
    <w:rsid w:val="00F51B95"/>
    <w:rsid w:val="00F52294"/>
    <w:rsid w:val="00F523E9"/>
    <w:rsid w:val="00F53830"/>
    <w:rsid w:val="00F5440A"/>
    <w:rsid w:val="00F5530C"/>
    <w:rsid w:val="00F553ED"/>
    <w:rsid w:val="00F5790C"/>
    <w:rsid w:val="00F60B54"/>
    <w:rsid w:val="00F611E8"/>
    <w:rsid w:val="00F617B6"/>
    <w:rsid w:val="00F61DF3"/>
    <w:rsid w:val="00F639DE"/>
    <w:rsid w:val="00F65549"/>
    <w:rsid w:val="00F70ED3"/>
    <w:rsid w:val="00F72468"/>
    <w:rsid w:val="00F72E7B"/>
    <w:rsid w:val="00F731D1"/>
    <w:rsid w:val="00F7509E"/>
    <w:rsid w:val="00F75E37"/>
    <w:rsid w:val="00F769D7"/>
    <w:rsid w:val="00F818C4"/>
    <w:rsid w:val="00F81A14"/>
    <w:rsid w:val="00F82B68"/>
    <w:rsid w:val="00F8372A"/>
    <w:rsid w:val="00F8509B"/>
    <w:rsid w:val="00F85222"/>
    <w:rsid w:val="00F86BC1"/>
    <w:rsid w:val="00F870F0"/>
    <w:rsid w:val="00F91DF0"/>
    <w:rsid w:val="00F932B2"/>
    <w:rsid w:val="00F96099"/>
    <w:rsid w:val="00F97844"/>
    <w:rsid w:val="00FA1484"/>
    <w:rsid w:val="00FA3249"/>
    <w:rsid w:val="00FA685B"/>
    <w:rsid w:val="00FB009F"/>
    <w:rsid w:val="00FB05E5"/>
    <w:rsid w:val="00FB0CE2"/>
    <w:rsid w:val="00FB2B98"/>
    <w:rsid w:val="00FB31CD"/>
    <w:rsid w:val="00FC0FB2"/>
    <w:rsid w:val="00FC2A13"/>
    <w:rsid w:val="00FC2FFC"/>
    <w:rsid w:val="00FC6747"/>
    <w:rsid w:val="00FC7A2E"/>
    <w:rsid w:val="00FD0E33"/>
    <w:rsid w:val="00FD1F78"/>
    <w:rsid w:val="00FD377F"/>
    <w:rsid w:val="00FD5F22"/>
    <w:rsid w:val="00FD744F"/>
    <w:rsid w:val="00FE0493"/>
    <w:rsid w:val="00FE172D"/>
    <w:rsid w:val="00FE3A00"/>
    <w:rsid w:val="00FE6A4B"/>
    <w:rsid w:val="00FE6EBE"/>
    <w:rsid w:val="00FE7820"/>
    <w:rsid w:val="00FF06C5"/>
    <w:rsid w:val="00FF1C9F"/>
    <w:rsid w:val="00FF1E6C"/>
    <w:rsid w:val="00FF26AD"/>
    <w:rsid w:val="00FF2992"/>
    <w:rsid w:val="00FF4948"/>
    <w:rsid w:val="00FF4D58"/>
    <w:rsid w:val="00FF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69AE0D"/>
  <w15:docId w15:val="{BE424EF0-B7D5-4329-9612-F410A8E6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3487"/>
    <w:pPr>
      <w:spacing w:after="60"/>
      <w:jc w:val="both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183487"/>
    <w:pPr>
      <w:keepNext/>
      <w:keepLines/>
      <w:pageBreakBefore/>
      <w:numPr>
        <w:numId w:val="39"/>
      </w:numPr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83487"/>
    <w:pPr>
      <w:keepNext/>
      <w:keepLines/>
      <w:numPr>
        <w:ilvl w:val="1"/>
        <w:numId w:val="39"/>
      </w:numPr>
      <w:suppressAutoHyphens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183487"/>
    <w:pPr>
      <w:keepNext/>
      <w:keepLines/>
      <w:numPr>
        <w:ilvl w:val="2"/>
        <w:numId w:val="39"/>
      </w:numPr>
      <w:spacing w:before="120" w:after="120"/>
      <w:outlineLvl w:val="2"/>
    </w:pPr>
    <w:rPr>
      <w:b/>
      <w:bCs/>
      <w:sz w:val="24"/>
    </w:rPr>
  </w:style>
  <w:style w:type="paragraph" w:styleId="Nadpis4">
    <w:name w:val="heading 4"/>
    <w:basedOn w:val="Normln"/>
    <w:next w:val="Normln"/>
    <w:link w:val="Nadpis4Char"/>
    <w:qFormat/>
    <w:rsid w:val="00183487"/>
    <w:pPr>
      <w:keepNext/>
      <w:numPr>
        <w:ilvl w:val="3"/>
        <w:numId w:val="39"/>
      </w:numPr>
      <w:spacing w:before="120" w:after="4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link w:val="Nadpis5Char"/>
    <w:qFormat/>
    <w:rsid w:val="00183487"/>
    <w:pPr>
      <w:numPr>
        <w:ilvl w:val="4"/>
        <w:numId w:val="39"/>
      </w:numPr>
      <w:spacing w:before="120" w:after="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link w:val="Nadpis6Char"/>
    <w:qFormat/>
    <w:rsid w:val="00183487"/>
    <w:pPr>
      <w:numPr>
        <w:ilvl w:val="5"/>
        <w:numId w:val="39"/>
      </w:numPr>
      <w:spacing w:before="120" w:after="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link w:val="Nadpis7Char"/>
    <w:rsid w:val="00183487"/>
    <w:pPr>
      <w:numPr>
        <w:ilvl w:val="6"/>
        <w:numId w:val="39"/>
      </w:numPr>
      <w:spacing w:before="24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link w:val="Nadpis8Char"/>
    <w:rsid w:val="00183487"/>
    <w:pPr>
      <w:numPr>
        <w:ilvl w:val="7"/>
        <w:numId w:val="39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link w:val="Nadpis9Char"/>
    <w:rsid w:val="00183487"/>
    <w:pPr>
      <w:numPr>
        <w:ilvl w:val="8"/>
        <w:numId w:val="39"/>
      </w:numPr>
      <w:spacing w:before="24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3487"/>
    <w:rPr>
      <w:rFonts w:asciiTheme="minorHAnsi" w:hAnsiTheme="minorHAnsi" w:cs="Arial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rsid w:val="00183487"/>
    <w:rPr>
      <w:rFonts w:asciiTheme="minorHAnsi" w:hAnsiTheme="minorHAnsi" w:cs="Arial"/>
      <w:b/>
      <w:bCs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rsid w:val="00183487"/>
    <w:rPr>
      <w:rFonts w:asciiTheme="minorHAnsi" w:hAnsiTheme="minorHAnsi"/>
      <w:b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rsid w:val="00183487"/>
    <w:rPr>
      <w:rFonts w:asciiTheme="minorHAnsi" w:hAnsiTheme="minorHAnsi"/>
      <w:b/>
      <w:bCs/>
      <w:sz w:val="22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183487"/>
    <w:rPr>
      <w:rFonts w:asciiTheme="minorHAnsi" w:hAnsiTheme="minorHAnsi"/>
      <w:b/>
      <w:bCs/>
      <w:iCs/>
      <w:sz w:val="22"/>
      <w:szCs w:val="26"/>
      <w:lang w:eastAsia="en-US"/>
    </w:rPr>
  </w:style>
  <w:style w:type="paragraph" w:styleId="Zhlav">
    <w:name w:val="header"/>
    <w:basedOn w:val="Normln"/>
    <w:link w:val="ZhlavChar"/>
    <w:uiPriority w:val="99"/>
    <w:rsid w:val="001834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83487"/>
    <w:rPr>
      <w:rFonts w:asciiTheme="minorHAnsi" w:hAnsiTheme="minorHAnsi"/>
      <w:sz w:val="22"/>
      <w:szCs w:val="24"/>
      <w:lang w:eastAsia="en-US"/>
    </w:rPr>
  </w:style>
  <w:style w:type="paragraph" w:styleId="Zpat">
    <w:name w:val="footer"/>
    <w:basedOn w:val="Normln"/>
    <w:link w:val="ZpatChar"/>
    <w:rsid w:val="001834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83487"/>
    <w:rPr>
      <w:rFonts w:asciiTheme="minorHAnsi" w:hAnsiTheme="minorHAnsi"/>
      <w:sz w:val="22"/>
      <w:szCs w:val="24"/>
      <w:lang w:eastAsia="en-US"/>
    </w:rPr>
  </w:style>
  <w:style w:type="paragraph" w:customStyle="1" w:styleId="Vycentrovannadpis">
    <w:name w:val="Vycentrovaný nadpis"/>
    <w:basedOn w:val="Normln"/>
    <w:rsid w:val="00183487"/>
    <w:pPr>
      <w:spacing w:after="120" w:line="259" w:lineRule="auto"/>
      <w:jc w:val="center"/>
    </w:pPr>
    <w:rPr>
      <w:b/>
      <w:bCs/>
      <w:sz w:val="44"/>
      <w:szCs w:val="20"/>
    </w:rPr>
  </w:style>
  <w:style w:type="paragraph" w:customStyle="1" w:styleId="Napisvtabulcecentrovan">
    <w:name w:val="Napis v tabulce centrovaný"/>
    <w:basedOn w:val="Normln"/>
    <w:rsid w:val="00183487"/>
    <w:pPr>
      <w:suppressAutoHyphens/>
      <w:spacing w:before="40" w:after="40" w:line="259" w:lineRule="auto"/>
      <w:jc w:val="center"/>
    </w:pPr>
    <w:rPr>
      <w:b/>
      <w:bCs/>
      <w:szCs w:val="20"/>
    </w:rPr>
  </w:style>
  <w:style w:type="character" w:styleId="slostrnky">
    <w:name w:val="page number"/>
    <w:basedOn w:val="Standardnpsmoodstavce"/>
    <w:rsid w:val="00183487"/>
  </w:style>
  <w:style w:type="paragraph" w:styleId="Obsah1">
    <w:name w:val="toc 1"/>
    <w:basedOn w:val="Normln"/>
    <w:next w:val="Normln"/>
    <w:autoRedefine/>
    <w:uiPriority w:val="39"/>
    <w:rsid w:val="00183487"/>
    <w:pPr>
      <w:tabs>
        <w:tab w:val="left" w:pos="400"/>
        <w:tab w:val="right" w:leader="dot" w:pos="9372"/>
      </w:tabs>
      <w:spacing w:after="0"/>
    </w:pPr>
    <w:rPr>
      <w:b/>
    </w:rPr>
  </w:style>
  <w:style w:type="paragraph" w:customStyle="1" w:styleId="Nzevdokumentu">
    <w:name w:val="Název dokumentu"/>
    <w:basedOn w:val="Nadpis1"/>
    <w:rsid w:val="00183487"/>
    <w:pPr>
      <w:pageBreakBefore w:val="0"/>
      <w:numPr>
        <w:numId w:val="0"/>
      </w:numPr>
    </w:pPr>
    <w:rPr>
      <w:sz w:val="72"/>
    </w:rPr>
  </w:style>
  <w:style w:type="paragraph" w:customStyle="1" w:styleId="Doplnknzvu">
    <w:name w:val="Doplněk názvu"/>
    <w:basedOn w:val="Normln"/>
    <w:rsid w:val="00183487"/>
    <w:pPr>
      <w:spacing w:after="120"/>
    </w:pPr>
    <w:rPr>
      <w:b/>
      <w:sz w:val="30"/>
    </w:rPr>
  </w:style>
  <w:style w:type="paragraph" w:styleId="Obsah5">
    <w:name w:val="toc 5"/>
    <w:basedOn w:val="Normln"/>
    <w:next w:val="Normln"/>
    <w:autoRedefine/>
    <w:uiPriority w:val="39"/>
    <w:rsid w:val="00183487"/>
    <w:pPr>
      <w:ind w:left="800"/>
    </w:pPr>
  </w:style>
  <w:style w:type="paragraph" w:styleId="Obsah2">
    <w:name w:val="toc 2"/>
    <w:basedOn w:val="Normln"/>
    <w:next w:val="Normln"/>
    <w:autoRedefine/>
    <w:uiPriority w:val="39"/>
    <w:rsid w:val="00183487"/>
    <w:pPr>
      <w:tabs>
        <w:tab w:val="left" w:pos="800"/>
        <w:tab w:val="right" w:leader="dot" w:pos="9372"/>
      </w:tabs>
      <w:spacing w:after="0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rsid w:val="00183487"/>
    <w:pPr>
      <w:ind w:left="400"/>
    </w:pPr>
    <w:rPr>
      <w:b/>
    </w:rPr>
  </w:style>
  <w:style w:type="paragraph" w:styleId="Obsah4">
    <w:name w:val="toc 4"/>
    <w:basedOn w:val="Normln"/>
    <w:next w:val="Normln"/>
    <w:autoRedefine/>
    <w:uiPriority w:val="39"/>
    <w:rsid w:val="00183487"/>
    <w:pPr>
      <w:ind w:left="600"/>
    </w:pPr>
  </w:style>
  <w:style w:type="paragraph" w:styleId="Obsah6">
    <w:name w:val="toc 6"/>
    <w:basedOn w:val="Normln"/>
    <w:next w:val="Normln"/>
    <w:autoRedefine/>
    <w:uiPriority w:val="39"/>
    <w:rsid w:val="00183487"/>
    <w:pPr>
      <w:ind w:left="1000"/>
    </w:pPr>
  </w:style>
  <w:style w:type="paragraph" w:styleId="Obsah7">
    <w:name w:val="toc 7"/>
    <w:basedOn w:val="Normln"/>
    <w:next w:val="Normln"/>
    <w:autoRedefine/>
    <w:rsid w:val="00183487"/>
    <w:pPr>
      <w:ind w:left="1200"/>
    </w:pPr>
  </w:style>
  <w:style w:type="paragraph" w:styleId="Obsah8">
    <w:name w:val="toc 8"/>
    <w:basedOn w:val="Normln"/>
    <w:next w:val="Normln"/>
    <w:autoRedefine/>
    <w:rsid w:val="00183487"/>
    <w:pPr>
      <w:ind w:left="1400"/>
    </w:pPr>
  </w:style>
  <w:style w:type="paragraph" w:styleId="Obsah9">
    <w:name w:val="toc 9"/>
    <w:basedOn w:val="Normln"/>
    <w:next w:val="Normln"/>
    <w:autoRedefine/>
    <w:rsid w:val="00183487"/>
    <w:pPr>
      <w:ind w:left="1600"/>
    </w:pPr>
  </w:style>
  <w:style w:type="character" w:styleId="Hypertextovodkaz">
    <w:name w:val="Hyperlink"/>
    <w:uiPriority w:val="99"/>
    <w:qFormat/>
    <w:rsid w:val="00183487"/>
    <w:rPr>
      <w:rFonts w:asciiTheme="minorHAnsi" w:hAnsiTheme="minorHAnsi"/>
      <w:b/>
      <w:color w:val="0000FF"/>
      <w:sz w:val="22"/>
      <w:u w:val="none"/>
    </w:rPr>
  </w:style>
  <w:style w:type="paragraph" w:customStyle="1" w:styleId="Popis">
    <w:name w:val="Popis"/>
    <w:basedOn w:val="Normln"/>
    <w:rsid w:val="00183487"/>
    <w:rPr>
      <w:b/>
    </w:rPr>
  </w:style>
  <w:style w:type="paragraph" w:styleId="Textbubliny">
    <w:name w:val="Balloon Text"/>
    <w:basedOn w:val="Normln"/>
    <w:link w:val="TextbublinyChar"/>
    <w:semiHidden/>
    <w:rsid w:val="001834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183487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183487"/>
    <w:pPr>
      <w:ind w:left="720"/>
      <w:contextualSpacing/>
    </w:pPr>
  </w:style>
  <w:style w:type="paragraph" w:customStyle="1" w:styleId="Table">
    <w:name w:val="Table"/>
    <w:basedOn w:val="Normln"/>
    <w:uiPriority w:val="99"/>
    <w:rsid w:val="00650624"/>
    <w:pPr>
      <w:widowControl w:val="0"/>
      <w:tabs>
        <w:tab w:val="left" w:pos="8100"/>
      </w:tabs>
      <w:spacing w:before="40" w:after="0"/>
      <w:ind w:right="28"/>
    </w:pPr>
    <w:rPr>
      <w:color w:val="000000"/>
      <w:szCs w:val="20"/>
    </w:rPr>
  </w:style>
  <w:style w:type="paragraph" w:customStyle="1" w:styleId="TableText">
    <w:name w:val="Table Text"/>
    <w:basedOn w:val="Normln"/>
    <w:uiPriority w:val="99"/>
    <w:rsid w:val="00650624"/>
    <w:pPr>
      <w:keepLines/>
      <w:widowControl w:val="0"/>
      <w:adjustRightInd w:val="0"/>
    </w:pPr>
    <w:rPr>
      <w:rFonts w:ascii="Times New Roman" w:hAnsi="Times New Roman"/>
      <w:sz w:val="16"/>
      <w:szCs w:val="16"/>
    </w:rPr>
  </w:style>
  <w:style w:type="paragraph" w:customStyle="1" w:styleId="TableHeading">
    <w:name w:val="Table Heading"/>
    <w:basedOn w:val="TableText"/>
    <w:uiPriority w:val="99"/>
    <w:rsid w:val="00650624"/>
    <w:pPr>
      <w:spacing w:before="120" w:after="120"/>
    </w:pPr>
    <w:rPr>
      <w:b/>
      <w:bCs/>
    </w:rPr>
  </w:style>
  <w:style w:type="paragraph" w:customStyle="1" w:styleId="UkzkyXML">
    <w:name w:val="Ukázky XML"/>
    <w:basedOn w:val="Normln"/>
    <w:link w:val="UkzkyXMLChar"/>
    <w:qFormat/>
    <w:rsid w:val="00650624"/>
    <w:rPr>
      <w:rFonts w:ascii="Courier New" w:hAnsi="Courier New" w:cs="Courier New"/>
      <w:sz w:val="16"/>
      <w:szCs w:val="16"/>
    </w:rPr>
  </w:style>
  <w:style w:type="character" w:customStyle="1" w:styleId="UkzkyXMLChar">
    <w:name w:val="Ukázky XML Char"/>
    <w:basedOn w:val="Standardnpsmoodstavce"/>
    <w:link w:val="UkzkyXML"/>
    <w:rsid w:val="00650624"/>
    <w:rPr>
      <w:rFonts w:ascii="Courier New" w:hAnsi="Courier New" w:cs="Courier New"/>
      <w:sz w:val="16"/>
      <w:szCs w:val="16"/>
      <w:lang w:eastAsia="en-US"/>
    </w:rPr>
  </w:style>
  <w:style w:type="paragraph" w:styleId="Seznamsodrkami2">
    <w:name w:val="List Bullet 2"/>
    <w:basedOn w:val="Normln"/>
    <w:semiHidden/>
    <w:rsid w:val="00650624"/>
    <w:pPr>
      <w:numPr>
        <w:numId w:val="2"/>
      </w:numPr>
      <w:tabs>
        <w:tab w:val="clear" w:pos="1211"/>
        <w:tab w:val="num" w:pos="1276"/>
      </w:tabs>
      <w:suppressAutoHyphens/>
      <w:overflowPunct w:val="0"/>
      <w:autoSpaceDE w:val="0"/>
      <w:autoSpaceDN w:val="0"/>
      <w:adjustRightInd w:val="0"/>
      <w:spacing w:after="80"/>
      <w:ind w:left="1276" w:hanging="567"/>
      <w:textAlignment w:val="baseline"/>
    </w:pPr>
    <w:rPr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50624"/>
    <w:rPr>
      <w:rFonts w:cs="Arial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50624"/>
    <w:rPr>
      <w:rFonts w:ascii="Arial" w:hAnsi="Arial" w:cs="Arial"/>
      <w:lang w:eastAsia="en-US"/>
    </w:rPr>
  </w:style>
  <w:style w:type="character" w:customStyle="1" w:styleId="Menuformul">
    <w:name w:val="Menu_formulář"/>
    <w:rsid w:val="000D09B6"/>
    <w:rPr>
      <w:rFonts w:ascii="Arial" w:hAnsi="Arial"/>
      <w:b/>
      <w:color w:val="000000"/>
      <w:sz w:val="20"/>
      <w:u w:val="none"/>
    </w:rPr>
  </w:style>
  <w:style w:type="character" w:customStyle="1" w:styleId="Menuzloky">
    <w:name w:val="Menu_záložky"/>
    <w:rsid w:val="000D09B6"/>
    <w:rPr>
      <w:rFonts w:ascii="Arial" w:hAnsi="Arial" w:cs="Arial"/>
      <w:b/>
      <w:i/>
      <w:color w:val="000000"/>
      <w:sz w:val="20"/>
      <w:u w:val="single" w:color="000000"/>
      <w:bdr w:val="none" w:sz="0" w:space="0" w:color="auto"/>
      <w:shd w:val="clear" w:color="auto" w:fill="auto"/>
    </w:rPr>
  </w:style>
  <w:style w:type="character" w:customStyle="1" w:styleId="Menublok">
    <w:name w:val="Menu_blok"/>
    <w:rsid w:val="000D09B6"/>
    <w:rPr>
      <w:rFonts w:ascii="Arial" w:hAnsi="Arial"/>
      <w:i/>
      <w:color w:val="000000"/>
      <w:sz w:val="20"/>
      <w:u w:val="single"/>
    </w:rPr>
  </w:style>
  <w:style w:type="character" w:customStyle="1" w:styleId="Menutlatka">
    <w:name w:val="Menu_tlačítka"/>
    <w:rsid w:val="000D09B6"/>
    <w:rPr>
      <w:rFonts w:ascii="Arial" w:hAnsi="Arial"/>
      <w:b/>
      <w:color w:val="000000"/>
      <w:sz w:val="20"/>
      <w:bdr w:val="none" w:sz="0" w:space="0" w:color="auto"/>
      <w:shd w:val="clear" w:color="auto" w:fill="auto"/>
    </w:rPr>
  </w:style>
  <w:style w:type="character" w:customStyle="1" w:styleId="Menupoloka">
    <w:name w:val="Menu_položka"/>
    <w:rsid w:val="000D09B6"/>
    <w:rPr>
      <w:rFonts w:ascii="Arial" w:hAnsi="Arial" w:cs="Arial"/>
      <w:i/>
      <w:color w:val="000000"/>
      <w:sz w:val="20"/>
      <w:u w:val="none"/>
    </w:rPr>
  </w:style>
  <w:style w:type="paragraph" w:styleId="Titulek">
    <w:name w:val="caption"/>
    <w:basedOn w:val="Normln"/>
    <w:next w:val="Normln"/>
    <w:qFormat/>
    <w:rsid w:val="000D09B6"/>
    <w:pPr>
      <w:suppressAutoHyphens/>
      <w:overflowPunct w:val="0"/>
      <w:autoSpaceDE w:val="0"/>
      <w:autoSpaceDN w:val="0"/>
      <w:adjustRightInd w:val="0"/>
      <w:spacing w:after="80"/>
      <w:ind w:left="1701"/>
      <w:textAlignment w:val="baseline"/>
    </w:pPr>
    <w:rPr>
      <w:sz w:val="16"/>
      <w:szCs w:val="20"/>
      <w:lang w:eastAsia="cs-CZ"/>
    </w:rPr>
  </w:style>
  <w:style w:type="paragraph" w:styleId="Textvysvtlivek">
    <w:name w:val="endnote text"/>
    <w:basedOn w:val="Normln"/>
    <w:link w:val="TextvysvtlivekChar"/>
    <w:semiHidden/>
    <w:rsid w:val="000D09B6"/>
    <w:pPr>
      <w:spacing w:after="0"/>
    </w:pPr>
    <w:rPr>
      <w:rFonts w:ascii="Times New Roman" w:hAnsi="Times New Roman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0D09B6"/>
    <w:rPr>
      <w:lang w:eastAsia="en-US"/>
    </w:rPr>
  </w:style>
  <w:style w:type="character" w:customStyle="1" w:styleId="Menuroletov">
    <w:name w:val="Menu_roletové"/>
    <w:rsid w:val="000D09B6"/>
    <w:rPr>
      <w:rFonts w:ascii="Arial" w:hAnsi="Arial" w:cs="Arial"/>
      <w:b/>
      <w:i/>
      <w:color w:val="000000"/>
      <w:sz w:val="20"/>
      <w:u w:val="none" w:color="000000"/>
    </w:rPr>
  </w:style>
  <w:style w:type="paragraph" w:customStyle="1" w:styleId="Normlnhierarchie">
    <w:name w:val="Normální_hierarchie"/>
    <w:rsid w:val="000D09B6"/>
    <w:pPr>
      <w:widowControl w:val="0"/>
      <w:suppressAutoHyphens/>
    </w:pPr>
    <w:rPr>
      <w:rFonts w:ascii="Arial" w:hAnsi="Arial"/>
      <w:lang w:eastAsia="en-US"/>
    </w:rPr>
  </w:style>
  <w:style w:type="paragraph" w:styleId="Seznamsodrkami">
    <w:name w:val="List Bullet"/>
    <w:basedOn w:val="Normln"/>
    <w:semiHidden/>
    <w:rsid w:val="000D09B6"/>
    <w:pPr>
      <w:numPr>
        <w:numId w:val="3"/>
      </w:numPr>
      <w:suppressAutoHyphens/>
      <w:overflowPunct w:val="0"/>
      <w:autoSpaceDE w:val="0"/>
      <w:autoSpaceDN w:val="0"/>
      <w:adjustRightInd w:val="0"/>
      <w:spacing w:after="80"/>
      <w:textAlignment w:val="baseline"/>
    </w:pPr>
    <w:rPr>
      <w:szCs w:val="20"/>
      <w:lang w:eastAsia="cs-CZ"/>
    </w:rPr>
  </w:style>
  <w:style w:type="paragraph" w:customStyle="1" w:styleId="Poznamka">
    <w:name w:val="Poznamka"/>
    <w:basedOn w:val="Normln"/>
    <w:next w:val="Normln"/>
    <w:rsid w:val="000D09B6"/>
    <w:pPr>
      <w:suppressAutoHyphens/>
      <w:overflowPunct w:val="0"/>
      <w:autoSpaceDE w:val="0"/>
      <w:autoSpaceDN w:val="0"/>
      <w:adjustRightInd w:val="0"/>
      <w:spacing w:after="80"/>
      <w:textAlignment w:val="baseline"/>
    </w:pPr>
    <w:rPr>
      <w:i/>
      <w:sz w:val="18"/>
      <w:szCs w:val="20"/>
      <w:lang w:eastAsia="cs-CZ"/>
    </w:rPr>
  </w:style>
  <w:style w:type="paragraph" w:customStyle="1" w:styleId="Poznamkacislovana">
    <w:name w:val="Poznamka cislovana"/>
    <w:rsid w:val="000D09B6"/>
    <w:pPr>
      <w:numPr>
        <w:numId w:val="4"/>
      </w:numPr>
      <w:spacing w:after="80"/>
    </w:pPr>
    <w:rPr>
      <w:rFonts w:ascii="Arial" w:hAnsi="Arial"/>
      <w:i/>
      <w:iCs/>
      <w:sz w:val="18"/>
      <w:lang w:eastAsia="en-US"/>
    </w:rPr>
  </w:style>
  <w:style w:type="paragraph" w:styleId="Textkomente">
    <w:name w:val="annotation text"/>
    <w:basedOn w:val="Normln"/>
    <w:link w:val="TextkomenteChar"/>
    <w:rsid w:val="00183487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183487"/>
    <w:rPr>
      <w:rFonts w:asciiTheme="minorHAnsi" w:hAnsiTheme="minorHAnsi"/>
      <w:sz w:val="22"/>
      <w:lang w:eastAsia="en-US"/>
    </w:rPr>
  </w:style>
  <w:style w:type="table" w:styleId="Mkatabulky">
    <w:name w:val="Table Grid"/>
    <w:basedOn w:val="Normlntabulka"/>
    <w:uiPriority w:val="39"/>
    <w:rsid w:val="00183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ternativnseznam1">
    <w:name w:val="Alternativní seznam 1"/>
    <w:basedOn w:val="Normln"/>
    <w:rsid w:val="000D09B6"/>
    <w:pPr>
      <w:numPr>
        <w:ilvl w:val="5"/>
        <w:numId w:val="5"/>
      </w:numPr>
      <w:suppressAutoHyphens/>
      <w:overflowPunct w:val="0"/>
      <w:autoSpaceDE w:val="0"/>
      <w:autoSpaceDN w:val="0"/>
      <w:adjustRightInd w:val="0"/>
      <w:spacing w:after="80"/>
      <w:textAlignment w:val="baseline"/>
    </w:pPr>
    <w:rPr>
      <w:snapToGrid w:val="0"/>
      <w:szCs w:val="20"/>
      <w:lang w:eastAsia="cs-CZ"/>
    </w:rPr>
  </w:style>
  <w:style w:type="character" w:customStyle="1" w:styleId="notebody">
    <w:name w:val="notebody"/>
    <w:basedOn w:val="Standardnpsmoodstavce"/>
    <w:rsid w:val="000D09B6"/>
  </w:style>
  <w:style w:type="paragraph" w:styleId="Normlnodsazen">
    <w:name w:val="Normal Indent"/>
    <w:basedOn w:val="Normln"/>
    <w:rsid w:val="00183487"/>
    <w:pPr>
      <w:spacing w:after="120" w:line="257" w:lineRule="auto"/>
      <w:ind w:left="567"/>
    </w:pPr>
    <w:rPr>
      <w:szCs w:val="20"/>
      <w:lang w:eastAsia="cs-CZ"/>
    </w:rPr>
  </w:style>
  <w:style w:type="paragraph" w:styleId="Seznamsodrkami3">
    <w:name w:val="List Bullet 3"/>
    <w:basedOn w:val="Normln"/>
    <w:semiHidden/>
    <w:rsid w:val="000D09B6"/>
    <w:pPr>
      <w:numPr>
        <w:numId w:val="7"/>
      </w:numPr>
      <w:tabs>
        <w:tab w:val="clear" w:pos="360"/>
        <w:tab w:val="num" w:pos="1985"/>
      </w:tabs>
      <w:suppressAutoHyphens/>
      <w:overflowPunct w:val="0"/>
      <w:autoSpaceDE w:val="0"/>
      <w:autoSpaceDN w:val="0"/>
      <w:adjustRightInd w:val="0"/>
      <w:spacing w:after="80"/>
      <w:ind w:left="1985" w:hanging="567"/>
      <w:textAlignment w:val="baseline"/>
    </w:pPr>
    <w:rPr>
      <w:szCs w:val="20"/>
      <w:lang w:eastAsia="cs-CZ"/>
    </w:rPr>
  </w:style>
  <w:style w:type="paragraph" w:customStyle="1" w:styleId="Alternativnseznam2">
    <w:name w:val="Alternativní seznam 2"/>
    <w:basedOn w:val="Normln"/>
    <w:rsid w:val="000D09B6"/>
    <w:pPr>
      <w:tabs>
        <w:tab w:val="num" w:pos="1134"/>
      </w:tabs>
      <w:suppressAutoHyphens/>
      <w:overflowPunct w:val="0"/>
      <w:autoSpaceDE w:val="0"/>
      <w:autoSpaceDN w:val="0"/>
      <w:adjustRightInd w:val="0"/>
      <w:spacing w:after="80"/>
      <w:ind w:left="1134" w:hanging="510"/>
      <w:textAlignment w:val="baseline"/>
    </w:pPr>
    <w:rPr>
      <w:bCs/>
      <w:szCs w:val="20"/>
      <w:lang w:eastAsia="cs-CZ"/>
    </w:rPr>
  </w:style>
  <w:style w:type="paragraph" w:customStyle="1" w:styleId="Alternativnseznam3">
    <w:name w:val="Alternativní seznam 3"/>
    <w:basedOn w:val="Alternativnseznam2"/>
    <w:rsid w:val="000D09B6"/>
    <w:pPr>
      <w:tabs>
        <w:tab w:val="clear" w:pos="1134"/>
        <w:tab w:val="num" w:pos="1494"/>
      </w:tabs>
      <w:ind w:left="1474" w:hanging="340"/>
    </w:pPr>
  </w:style>
  <w:style w:type="paragraph" w:customStyle="1" w:styleId="slovanseznam1">
    <w:name w:val="Číslovaný seznam1"/>
    <w:basedOn w:val="Normln"/>
    <w:rsid w:val="000D09B6"/>
    <w:pPr>
      <w:numPr>
        <w:numId w:val="6"/>
      </w:numPr>
      <w:suppressAutoHyphens/>
      <w:overflowPunct w:val="0"/>
      <w:autoSpaceDE w:val="0"/>
      <w:autoSpaceDN w:val="0"/>
      <w:adjustRightInd w:val="0"/>
      <w:spacing w:after="80"/>
      <w:textAlignment w:val="baseline"/>
    </w:pPr>
    <w:rPr>
      <w:bCs/>
      <w:iCs/>
      <w:szCs w:val="20"/>
      <w:lang w:eastAsia="cs-CZ"/>
    </w:rPr>
  </w:style>
  <w:style w:type="paragraph" w:customStyle="1" w:styleId="slovanseznam2">
    <w:name w:val="Číslovaný seznam2"/>
    <w:basedOn w:val="Normln"/>
    <w:rsid w:val="000D09B6"/>
    <w:pPr>
      <w:numPr>
        <w:numId w:val="8"/>
      </w:numPr>
      <w:suppressAutoHyphens/>
      <w:overflowPunct w:val="0"/>
      <w:autoSpaceDE w:val="0"/>
      <w:autoSpaceDN w:val="0"/>
      <w:adjustRightInd w:val="0"/>
      <w:spacing w:after="80"/>
      <w:textAlignment w:val="baseline"/>
    </w:pPr>
    <w:rPr>
      <w:szCs w:val="20"/>
      <w:lang w:eastAsia="cs-CZ"/>
    </w:rPr>
  </w:style>
  <w:style w:type="paragraph" w:customStyle="1" w:styleId="slovanseznam3">
    <w:name w:val="Číslovaný seznam3"/>
    <w:basedOn w:val="Normln"/>
    <w:rsid w:val="000D09B6"/>
    <w:pPr>
      <w:numPr>
        <w:numId w:val="9"/>
      </w:numPr>
      <w:tabs>
        <w:tab w:val="left" w:pos="1474"/>
      </w:tabs>
      <w:suppressAutoHyphens/>
      <w:overflowPunct w:val="0"/>
      <w:autoSpaceDE w:val="0"/>
      <w:autoSpaceDN w:val="0"/>
      <w:adjustRightInd w:val="0"/>
      <w:spacing w:after="80"/>
      <w:textAlignment w:val="baseline"/>
    </w:pPr>
    <w:rPr>
      <w:szCs w:val="20"/>
      <w:lang w:eastAsia="cs-CZ"/>
    </w:rPr>
  </w:style>
  <w:style w:type="paragraph" w:customStyle="1" w:styleId="Normlntabulka0">
    <w:name w:val="Normální_tabulka"/>
    <w:basedOn w:val="Normln"/>
    <w:rsid w:val="000D09B6"/>
    <w:pPr>
      <w:suppressAutoHyphens/>
      <w:overflowPunct w:val="0"/>
      <w:autoSpaceDE w:val="0"/>
      <w:autoSpaceDN w:val="0"/>
      <w:adjustRightInd w:val="0"/>
      <w:spacing w:after="0"/>
      <w:textAlignment w:val="baseline"/>
    </w:pPr>
    <w:rPr>
      <w:sz w:val="18"/>
      <w:szCs w:val="20"/>
      <w:lang w:eastAsia="cs-CZ"/>
    </w:rPr>
  </w:style>
  <w:style w:type="paragraph" w:customStyle="1" w:styleId="vod">
    <w:name w:val="Úvod"/>
    <w:basedOn w:val="Normln"/>
    <w:rsid w:val="000D09B6"/>
    <w:pPr>
      <w:spacing w:after="120" w:line="257" w:lineRule="auto"/>
      <w:jc w:val="center"/>
    </w:pPr>
    <w:rPr>
      <w:b/>
      <w:sz w:val="52"/>
      <w:szCs w:val="20"/>
      <w:lang w:eastAsia="cs-CZ"/>
    </w:rPr>
  </w:style>
  <w:style w:type="paragraph" w:customStyle="1" w:styleId="CommentSubject1">
    <w:name w:val="Comment Subject1"/>
    <w:basedOn w:val="Textkomente"/>
    <w:next w:val="Textkomente"/>
    <w:uiPriority w:val="99"/>
    <w:rsid w:val="000D09B6"/>
    <w:pPr>
      <w:spacing w:after="120" w:line="259" w:lineRule="auto"/>
      <w:jc w:val="left"/>
    </w:pPr>
    <w:rPr>
      <w:rFonts w:cs="Arial"/>
      <w:b/>
      <w:bCs/>
    </w:rPr>
  </w:style>
  <w:style w:type="paragraph" w:styleId="Rozloendokumentu">
    <w:name w:val="Document Map"/>
    <w:basedOn w:val="Normln"/>
    <w:link w:val="RozloendokumentuChar"/>
    <w:semiHidden/>
    <w:rsid w:val="0018348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3487"/>
    <w:rPr>
      <w:rFonts w:ascii="Tahoma" w:hAnsi="Tahoma" w:cs="Tahoma"/>
      <w:sz w:val="22"/>
      <w:szCs w:val="24"/>
      <w:shd w:val="clear" w:color="auto" w:fill="000080"/>
      <w:lang w:eastAsia="en-US"/>
    </w:rPr>
  </w:style>
  <w:style w:type="character" w:customStyle="1" w:styleId="PedmtkomenteChar1">
    <w:name w:val="Předmět komentáře Char1"/>
    <w:basedOn w:val="TextkomenteChar"/>
    <w:link w:val="Pedmtkomente"/>
    <w:semiHidden/>
    <w:rsid w:val="00183487"/>
    <w:rPr>
      <w:rFonts w:asciiTheme="minorHAnsi" w:hAnsiTheme="minorHAnsi"/>
      <w:b/>
      <w:bCs/>
      <w:sz w:val="22"/>
      <w:lang w:eastAsia="en-US"/>
    </w:rPr>
  </w:style>
  <w:style w:type="paragraph" w:styleId="Pedmtkomente">
    <w:name w:val="annotation subject"/>
    <w:basedOn w:val="Textkomente"/>
    <w:next w:val="Textkomente"/>
    <w:link w:val="PedmtkomenteChar1"/>
    <w:semiHidden/>
    <w:rsid w:val="00183487"/>
    <w:rPr>
      <w:b/>
      <w:bCs/>
    </w:rPr>
  </w:style>
  <w:style w:type="character" w:customStyle="1" w:styleId="PedmtkomenteChar">
    <w:name w:val="Předmět komentáře Char"/>
    <w:basedOn w:val="TextkomenteChar"/>
    <w:rsid w:val="000D09B6"/>
    <w:rPr>
      <w:rFonts w:ascii="Arial" w:hAnsi="Arial"/>
      <w:sz w:val="22"/>
      <w:lang w:eastAsia="en-US"/>
    </w:rPr>
  </w:style>
  <w:style w:type="character" w:customStyle="1" w:styleId="apple-style-span">
    <w:name w:val="apple-style-span"/>
    <w:rsid w:val="000D09B6"/>
  </w:style>
  <w:style w:type="character" w:customStyle="1" w:styleId="f317">
    <w:name w:val="f317"/>
    <w:basedOn w:val="Standardnpsmoodstavce"/>
    <w:rsid w:val="000D09B6"/>
  </w:style>
  <w:style w:type="paragraph" w:styleId="Prosttext">
    <w:name w:val="Plain Text"/>
    <w:basedOn w:val="Normln"/>
    <w:link w:val="ProsttextChar"/>
    <w:uiPriority w:val="99"/>
    <w:semiHidden/>
    <w:unhideWhenUsed/>
    <w:rsid w:val="000D09B6"/>
    <w:pPr>
      <w:spacing w:after="0"/>
    </w:pPr>
    <w:rPr>
      <w:rFonts w:ascii="Consolas" w:eastAsia="Calibri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D09B6"/>
    <w:rPr>
      <w:rFonts w:ascii="Consolas" w:eastAsia="Calibri" w:hAnsi="Consolas"/>
      <w:sz w:val="21"/>
      <w:szCs w:val="21"/>
      <w:lang w:eastAsia="en-US"/>
    </w:rPr>
  </w:style>
  <w:style w:type="character" w:styleId="Odkaznakoment">
    <w:name w:val="annotation reference"/>
    <w:basedOn w:val="Standardnpsmoodstavce"/>
    <w:semiHidden/>
    <w:rsid w:val="00183487"/>
    <w:rPr>
      <w:sz w:val="16"/>
      <w:szCs w:val="16"/>
    </w:rPr>
  </w:style>
  <w:style w:type="character" w:styleId="Zdraznn">
    <w:name w:val="Emphasis"/>
    <w:basedOn w:val="Standardnpsmoodstavce"/>
    <w:qFormat/>
    <w:rsid w:val="000D09B6"/>
    <w:rPr>
      <w:i/>
      <w:iCs/>
    </w:rPr>
  </w:style>
  <w:style w:type="paragraph" w:customStyle="1" w:styleId="Text">
    <w:name w:val="Text"/>
    <w:uiPriority w:val="99"/>
    <w:rsid w:val="000D09B6"/>
    <w:pPr>
      <w:spacing w:before="60" w:after="60"/>
    </w:pPr>
    <w:rPr>
      <w:rFonts w:ascii="Arial" w:hAnsi="Arial" w:cs="Arial"/>
      <w:lang w:eastAsia="en-US"/>
    </w:rPr>
  </w:style>
  <w:style w:type="paragraph" w:customStyle="1" w:styleId="Textbubliny2">
    <w:name w:val="Text bubliny2"/>
    <w:basedOn w:val="Normln"/>
    <w:rsid w:val="00183487"/>
    <w:rPr>
      <w:rFonts w:ascii="Tahoma" w:hAnsi="Tahoma" w:cs="Tahoma"/>
      <w:sz w:val="16"/>
      <w:szCs w:val="16"/>
    </w:rPr>
  </w:style>
  <w:style w:type="paragraph" w:customStyle="1" w:styleId="Nadpis1neslovan">
    <w:name w:val="Nadpis 1 nečíslovaný"/>
    <w:basedOn w:val="Normln"/>
    <w:uiPriority w:val="99"/>
    <w:rsid w:val="000D09B6"/>
    <w:rPr>
      <w:rFonts w:cs="Arial"/>
      <w:b/>
      <w:bCs/>
      <w:sz w:val="40"/>
      <w:szCs w:val="40"/>
    </w:rPr>
  </w:style>
  <w:style w:type="paragraph" w:customStyle="1" w:styleId="Nadpis2neslovan">
    <w:name w:val="Nadpis 2 nečíslovaný"/>
    <w:basedOn w:val="Normln"/>
    <w:uiPriority w:val="99"/>
    <w:rsid w:val="000D09B6"/>
    <w:rPr>
      <w:rFonts w:cs="Arial"/>
      <w:b/>
      <w:bCs/>
      <w:sz w:val="28"/>
      <w:szCs w:val="28"/>
    </w:rPr>
  </w:style>
  <w:style w:type="paragraph" w:customStyle="1" w:styleId="Nadpis3neslovan">
    <w:name w:val="Nadpis 3 nečíslovaný"/>
    <w:basedOn w:val="Normln"/>
    <w:uiPriority w:val="99"/>
    <w:rsid w:val="000D09B6"/>
    <w:rPr>
      <w:rFonts w:cs="Arial"/>
      <w:b/>
      <w:bCs/>
      <w:szCs w:val="20"/>
    </w:rPr>
  </w:style>
  <w:style w:type="paragraph" w:customStyle="1" w:styleId="BalloonText1">
    <w:name w:val="Balloon Text1"/>
    <w:basedOn w:val="Normln"/>
    <w:uiPriority w:val="99"/>
    <w:rsid w:val="000D09B6"/>
    <w:rPr>
      <w:rFonts w:ascii="Tahoma" w:hAnsi="Tahoma" w:cs="Tahoma"/>
      <w:sz w:val="16"/>
      <w:szCs w:val="16"/>
    </w:rPr>
  </w:style>
  <w:style w:type="paragraph" w:customStyle="1" w:styleId="Pedmtkomente2">
    <w:name w:val="Předmět komentáře2"/>
    <w:basedOn w:val="Textkomente"/>
    <w:next w:val="Textkomente"/>
    <w:rsid w:val="00183487"/>
    <w:rPr>
      <w:b/>
      <w:bCs/>
    </w:rPr>
  </w:style>
  <w:style w:type="paragraph" w:customStyle="1" w:styleId="Textbubliny1">
    <w:name w:val="Text bubliny1"/>
    <w:basedOn w:val="Normln"/>
    <w:rsid w:val="00183487"/>
    <w:rPr>
      <w:rFonts w:ascii="Tahoma" w:hAnsi="Tahoma" w:cs="Tahoma"/>
      <w:sz w:val="16"/>
      <w:szCs w:val="16"/>
    </w:rPr>
  </w:style>
  <w:style w:type="paragraph" w:customStyle="1" w:styleId="Pedmtkomente1">
    <w:name w:val="Předmět komentáře1"/>
    <w:basedOn w:val="Textkomente"/>
    <w:next w:val="Textkomente"/>
    <w:rsid w:val="00183487"/>
    <w:rPr>
      <w:b/>
      <w:bCs/>
    </w:rPr>
  </w:style>
  <w:style w:type="paragraph" w:customStyle="1" w:styleId="Textbubliny3">
    <w:name w:val="Text bubliny3"/>
    <w:basedOn w:val="Normln"/>
    <w:uiPriority w:val="99"/>
    <w:rsid w:val="000D09B6"/>
    <w:rPr>
      <w:rFonts w:ascii="Tahoma" w:hAnsi="Tahoma" w:cs="Tahoma"/>
      <w:sz w:val="16"/>
      <w:szCs w:val="16"/>
    </w:rPr>
  </w:style>
  <w:style w:type="paragraph" w:customStyle="1" w:styleId="Pedmtkomente3">
    <w:name w:val="Předmět komentáře3"/>
    <w:basedOn w:val="Textkomente"/>
    <w:next w:val="Textkomente"/>
    <w:uiPriority w:val="99"/>
    <w:rsid w:val="000D09B6"/>
    <w:pPr>
      <w:spacing w:before="60"/>
      <w:jc w:val="left"/>
    </w:pPr>
    <w:rPr>
      <w:rFonts w:cs="Arial"/>
      <w:b/>
      <w:bCs/>
    </w:rPr>
  </w:style>
  <w:style w:type="paragraph" w:customStyle="1" w:styleId="CommentSubject2">
    <w:name w:val="Comment Subject2"/>
    <w:basedOn w:val="Textkomente"/>
    <w:next w:val="Textkomente"/>
    <w:uiPriority w:val="99"/>
    <w:rsid w:val="000D09B6"/>
    <w:pPr>
      <w:spacing w:before="60"/>
      <w:jc w:val="left"/>
    </w:pPr>
    <w:rPr>
      <w:rFonts w:cs="Arial"/>
      <w:b/>
      <w:bCs/>
    </w:rPr>
  </w:style>
  <w:style w:type="character" w:customStyle="1" w:styleId="f315">
    <w:name w:val="f315"/>
    <w:basedOn w:val="Standardnpsmoodstavce"/>
    <w:uiPriority w:val="99"/>
    <w:rsid w:val="000D09B6"/>
    <w:rPr>
      <w:rFonts w:ascii="Times New Roman" w:hAnsi="Times New Roman" w:cs="Times New Roman" w:hint="default"/>
    </w:rPr>
  </w:style>
  <w:style w:type="character" w:customStyle="1" w:styleId="f316">
    <w:name w:val="f316"/>
    <w:basedOn w:val="Standardnpsmoodstavce"/>
    <w:uiPriority w:val="99"/>
    <w:rsid w:val="000D09B6"/>
    <w:rPr>
      <w:rFonts w:ascii="Times New Roman" w:hAnsi="Times New Roman" w:cs="Times New Roman" w:hint="default"/>
    </w:rPr>
  </w:style>
  <w:style w:type="character" w:customStyle="1" w:styleId="rttl">
    <w:name w:val="rttl"/>
    <w:basedOn w:val="Standardnpsmoodstavce"/>
    <w:uiPriority w:val="99"/>
    <w:rsid w:val="000D09B6"/>
    <w:rPr>
      <w:rFonts w:ascii="Times New Roman" w:hAnsi="Times New Roman" w:cs="Times New Roman" w:hint="default"/>
    </w:rPr>
  </w:style>
  <w:style w:type="paragraph" w:styleId="Nzev">
    <w:name w:val="Title"/>
    <w:next w:val="Normln"/>
    <w:link w:val="NzevChar"/>
    <w:uiPriority w:val="10"/>
    <w:qFormat/>
    <w:rsid w:val="00183487"/>
    <w:pPr>
      <w:contextualSpacing/>
    </w:pPr>
    <w:rPr>
      <w:rFonts w:asciiTheme="minorHAnsi" w:eastAsiaTheme="majorEastAsia" w:hAnsiTheme="minorHAnsi" w:cstheme="majorBidi"/>
      <w:b/>
      <w:spacing w:val="-10"/>
      <w:kern w:val="28"/>
      <w:sz w:val="52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183487"/>
    <w:rPr>
      <w:rFonts w:asciiTheme="minorHAnsi" w:eastAsiaTheme="majorEastAsia" w:hAnsiTheme="minorHAnsi" w:cstheme="majorBidi"/>
      <w:b/>
      <w:spacing w:val="-10"/>
      <w:kern w:val="28"/>
      <w:sz w:val="52"/>
      <w:szCs w:val="56"/>
      <w:lang w:eastAsia="en-US"/>
    </w:rPr>
  </w:style>
  <w:style w:type="paragraph" w:customStyle="1" w:styleId="Pklad">
    <w:name w:val="Příklad"/>
    <w:basedOn w:val="UkzkyXML"/>
    <w:link w:val="PkladChar"/>
    <w:qFormat/>
    <w:rsid w:val="00C80EF7"/>
    <w:pPr>
      <w:shd w:val="pct12" w:color="auto" w:fill="auto"/>
    </w:pPr>
  </w:style>
  <w:style w:type="character" w:customStyle="1" w:styleId="PkladChar">
    <w:name w:val="Příklad Char"/>
    <w:basedOn w:val="UkzkyXMLChar"/>
    <w:link w:val="Pklad"/>
    <w:rsid w:val="00C80EF7"/>
    <w:rPr>
      <w:rFonts w:ascii="Courier New" w:hAnsi="Courier New" w:cs="Courier New"/>
      <w:sz w:val="16"/>
      <w:szCs w:val="16"/>
      <w:shd w:val="pct12" w:color="auto" w:fill="auto"/>
      <w:lang w:eastAsia="en-US"/>
    </w:rPr>
  </w:style>
  <w:style w:type="paragraph" w:styleId="Revize">
    <w:name w:val="Revision"/>
    <w:hidden/>
    <w:uiPriority w:val="99"/>
    <w:semiHidden/>
    <w:rsid w:val="00F61DF3"/>
    <w:rPr>
      <w:rFonts w:ascii="Arial" w:hAnsi="Arial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65549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65549"/>
    <w:rPr>
      <w:rFonts w:ascii="Arial" w:hAnsi="Arial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F65549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1B5BBA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Standardnpsmoodstavce"/>
    <w:rsid w:val="00B76773"/>
  </w:style>
  <w:style w:type="paragraph" w:styleId="Bezmezer">
    <w:name w:val="No Spacing"/>
    <w:uiPriority w:val="1"/>
    <w:qFormat/>
    <w:rsid w:val="00B4285A"/>
    <w:rPr>
      <w:rFonts w:ascii="Arial" w:hAnsi="Arial"/>
      <w:szCs w:val="24"/>
      <w:lang w:eastAsia="en-US"/>
    </w:rPr>
  </w:style>
  <w:style w:type="table" w:customStyle="1" w:styleId="Tabulkasmkou41">
    <w:name w:val="Tabulka s mřížkou 41"/>
    <w:basedOn w:val="Normlntabulka"/>
    <w:uiPriority w:val="49"/>
    <w:rsid w:val="00B4285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C56D44"/>
    <w:rPr>
      <w:rFonts w:asciiTheme="minorHAnsi" w:hAnsiTheme="minorHAnsi"/>
      <w:sz w:val="22"/>
      <w:szCs w:val="24"/>
      <w:lang w:eastAsia="en-US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C041D2"/>
    <w:rPr>
      <w:color w:val="808080"/>
      <w:shd w:val="clear" w:color="auto" w:fill="E6E6E6"/>
    </w:rPr>
  </w:style>
  <w:style w:type="paragraph" w:customStyle="1" w:styleId="Address1">
    <w:name w:val="Address1"/>
    <w:rsid w:val="00183487"/>
    <w:pPr>
      <w:widowControl w:val="0"/>
      <w:spacing w:before="40" w:after="40"/>
      <w:ind w:left="17" w:right="176"/>
    </w:pPr>
    <w:rPr>
      <w:rFonts w:ascii="Arial" w:hAnsi="Arial"/>
      <w:lang w:eastAsia="en-US"/>
    </w:rPr>
  </w:style>
  <w:style w:type="paragraph" w:styleId="Zkladntextodsazen">
    <w:name w:val="Body Text Indent"/>
    <w:basedOn w:val="Normln"/>
    <w:link w:val="ZkladntextodsazenChar"/>
    <w:rsid w:val="00183487"/>
    <w:pPr>
      <w:autoSpaceDE w:val="0"/>
      <w:autoSpaceDN w:val="0"/>
      <w:adjustRightInd w:val="0"/>
      <w:spacing w:after="0"/>
      <w:ind w:firstLine="540"/>
    </w:pPr>
    <w:rPr>
      <w:rFonts w:cs="Arial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183487"/>
    <w:rPr>
      <w:rFonts w:asciiTheme="minorHAnsi" w:hAnsiTheme="minorHAnsi" w:cs="Arial"/>
      <w:sz w:val="22"/>
    </w:rPr>
  </w:style>
  <w:style w:type="paragraph" w:customStyle="1" w:styleId="Bullet1">
    <w:name w:val="Bullet 1"/>
    <w:basedOn w:val="Normln"/>
    <w:link w:val="Bullet1Char"/>
    <w:qFormat/>
    <w:rsid w:val="00183487"/>
    <w:pPr>
      <w:numPr>
        <w:numId w:val="38"/>
      </w:numPr>
      <w:tabs>
        <w:tab w:val="left" w:pos="567"/>
      </w:tabs>
      <w:spacing w:after="80" w:line="252" w:lineRule="auto"/>
      <w:jc w:val="left"/>
    </w:pPr>
    <w:rPr>
      <w:rFonts w:eastAsiaTheme="minorHAnsi" w:cstheme="minorBidi"/>
      <w:szCs w:val="22"/>
    </w:rPr>
  </w:style>
  <w:style w:type="character" w:customStyle="1" w:styleId="Bullet1Char">
    <w:name w:val="Bullet 1 Char"/>
    <w:link w:val="Bullet1"/>
    <w:rsid w:val="0018348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2">
    <w:name w:val="Bullet 2"/>
    <w:basedOn w:val="Normln"/>
    <w:link w:val="Bullet2Char"/>
    <w:rsid w:val="00183487"/>
    <w:pPr>
      <w:tabs>
        <w:tab w:val="left" w:pos="992"/>
      </w:tabs>
      <w:spacing w:after="80" w:line="252" w:lineRule="auto"/>
      <w:jc w:val="left"/>
    </w:pPr>
    <w:rPr>
      <w:rFonts w:eastAsiaTheme="minorHAnsi" w:cstheme="minorBidi"/>
      <w:szCs w:val="22"/>
    </w:rPr>
  </w:style>
  <w:style w:type="character" w:customStyle="1" w:styleId="Bullet2Char">
    <w:name w:val="Bullet 2 Char"/>
    <w:link w:val="Bullet2"/>
    <w:rsid w:val="00183487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Svtltabulkasmkou1zvraznn3">
    <w:name w:val="Grid Table 1 Light Accent 3"/>
    <w:basedOn w:val="Normlntabulka"/>
    <w:uiPriority w:val="46"/>
    <w:rsid w:val="00183487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dpis6Char">
    <w:name w:val="Nadpis 6 Char"/>
    <w:basedOn w:val="Standardnpsmoodstavce"/>
    <w:link w:val="Nadpis6"/>
    <w:rsid w:val="00183487"/>
    <w:rPr>
      <w:rFonts w:asciiTheme="minorHAnsi" w:hAnsiTheme="minorHAnsi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rsid w:val="00183487"/>
    <w:rPr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rsid w:val="00183487"/>
    <w:rPr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rsid w:val="00183487"/>
    <w:rPr>
      <w:rFonts w:asciiTheme="minorHAnsi" w:hAnsiTheme="minorHAnsi" w:cs="Arial"/>
      <w:sz w:val="22"/>
      <w:szCs w:val="22"/>
      <w:lang w:eastAsia="en-US"/>
    </w:rPr>
  </w:style>
  <w:style w:type="paragraph" w:customStyle="1" w:styleId="HPTableTitle">
    <w:name w:val="HP_Table_Title"/>
    <w:basedOn w:val="Normln"/>
    <w:next w:val="Normln"/>
    <w:rsid w:val="00183487"/>
    <w:pPr>
      <w:keepNext/>
      <w:keepLines/>
      <w:spacing w:before="240"/>
      <w:jc w:val="left"/>
    </w:pPr>
    <w:rPr>
      <w:rFonts w:ascii="Futura Bk" w:hAnsi="Futura Bk"/>
      <w:b/>
      <w:sz w:val="18"/>
      <w:szCs w:val="20"/>
    </w:rPr>
  </w:style>
  <w:style w:type="character" w:customStyle="1" w:styleId="Hyperlinknotbold">
    <w:name w:val="Hyperlink_not_bold"/>
    <w:uiPriority w:val="1"/>
    <w:qFormat/>
    <w:rsid w:val="00183487"/>
    <w:rPr>
      <w:rFonts w:asciiTheme="minorHAnsi" w:hAnsiTheme="minorHAnsi"/>
      <w:color w:val="0000FF"/>
      <w:sz w:val="22"/>
    </w:rPr>
  </w:style>
  <w:style w:type="table" w:customStyle="1" w:styleId="ISKN">
    <w:name w:val="ISKN"/>
    <w:basedOn w:val="Normlntabulka"/>
    <w:uiPriority w:val="99"/>
    <w:rsid w:val="00183487"/>
    <w:rPr>
      <w:rFonts w:ascii="Calibri" w:hAnsi="Calibri"/>
      <w:sz w:val="18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rPr>
        <w:b/>
      </w:rPr>
      <w:tblPr/>
      <w:tcPr>
        <w:shd w:val="clear" w:color="auto" w:fill="E0E0E0"/>
      </w:tcPr>
    </w:tblStylePr>
  </w:style>
  <w:style w:type="paragraph" w:customStyle="1" w:styleId="Legendaobr">
    <w:name w:val="Legenda obr"/>
    <w:basedOn w:val="Normln"/>
    <w:next w:val="Normln"/>
    <w:link w:val="LegendaobrChar"/>
    <w:autoRedefine/>
    <w:qFormat/>
    <w:rsid w:val="00183487"/>
    <w:pPr>
      <w:tabs>
        <w:tab w:val="left" w:pos="1000"/>
      </w:tabs>
      <w:spacing w:before="120" w:after="120"/>
      <w:jc w:val="left"/>
    </w:pPr>
    <w:rPr>
      <w:i/>
      <w:sz w:val="18"/>
      <w:szCs w:val="16"/>
      <w:lang w:eastAsia="cs-CZ"/>
    </w:rPr>
  </w:style>
  <w:style w:type="character" w:customStyle="1" w:styleId="LegendaobrChar">
    <w:name w:val="Legenda obr Char"/>
    <w:basedOn w:val="Standardnpsmoodstavce"/>
    <w:link w:val="Legendaobr"/>
    <w:rsid w:val="00183487"/>
    <w:rPr>
      <w:rFonts w:asciiTheme="minorHAnsi" w:hAnsiTheme="minorHAnsi"/>
      <w:i/>
      <w:sz w:val="18"/>
      <w:szCs w:val="16"/>
    </w:rPr>
  </w:style>
  <w:style w:type="paragraph" w:customStyle="1" w:styleId="Legendatab">
    <w:name w:val="Legenda tab"/>
    <w:basedOn w:val="Normln"/>
    <w:next w:val="Normln"/>
    <w:link w:val="LegendatabChar"/>
    <w:autoRedefine/>
    <w:qFormat/>
    <w:rsid w:val="00183487"/>
    <w:pPr>
      <w:tabs>
        <w:tab w:val="left" w:pos="1000"/>
      </w:tabs>
      <w:spacing w:before="120" w:after="120"/>
      <w:jc w:val="left"/>
    </w:pPr>
    <w:rPr>
      <w:i/>
      <w:sz w:val="18"/>
      <w:szCs w:val="16"/>
      <w:lang w:eastAsia="cs-CZ"/>
    </w:rPr>
  </w:style>
  <w:style w:type="character" w:customStyle="1" w:styleId="LegendatabChar">
    <w:name w:val="Legenda tab Char"/>
    <w:basedOn w:val="Standardnpsmoodstavce"/>
    <w:link w:val="Legendatab"/>
    <w:rsid w:val="00183487"/>
    <w:rPr>
      <w:rFonts w:asciiTheme="minorHAnsi" w:hAnsiTheme="minorHAnsi"/>
      <w:i/>
      <w:sz w:val="18"/>
      <w:szCs w:val="16"/>
    </w:rPr>
  </w:style>
  <w:style w:type="table" w:styleId="Tabulkaseznamu3zvraznn3">
    <w:name w:val="List Table 3 Accent 3"/>
    <w:basedOn w:val="Normlntabulka"/>
    <w:uiPriority w:val="48"/>
    <w:rsid w:val="00183487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customStyle="1" w:styleId="Odkazy">
    <w:name w:val="Odkazy"/>
    <w:basedOn w:val="Normln"/>
    <w:next w:val="Normln"/>
    <w:link w:val="OdkazyChar"/>
    <w:qFormat/>
    <w:rsid w:val="00183487"/>
    <w:pPr>
      <w:numPr>
        <w:numId w:val="40"/>
      </w:numPr>
      <w:jc w:val="left"/>
    </w:pPr>
  </w:style>
  <w:style w:type="character" w:customStyle="1" w:styleId="OdkazyChar">
    <w:name w:val="Odkazy Char"/>
    <w:basedOn w:val="Standardnpsmoodstavce"/>
    <w:link w:val="Odkazy"/>
    <w:rsid w:val="00183487"/>
    <w:rPr>
      <w:rFonts w:asciiTheme="minorHAnsi" w:hAnsiTheme="minorHAnsi"/>
      <w:sz w:val="22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183487"/>
    <w:rPr>
      <w:color w:val="808080"/>
    </w:rPr>
  </w:style>
  <w:style w:type="paragraph" w:customStyle="1" w:styleId="Pedmt">
    <w:name w:val="Předmět"/>
    <w:basedOn w:val="Normln"/>
    <w:qFormat/>
    <w:rsid w:val="00183487"/>
    <w:rPr>
      <w:b/>
      <w:sz w:val="30"/>
    </w:rPr>
  </w:style>
  <w:style w:type="paragraph" w:styleId="Podnadpis">
    <w:name w:val="Subtitle"/>
    <w:basedOn w:val="Normln"/>
    <w:next w:val="Normln"/>
    <w:link w:val="PodnadpisChar"/>
    <w:autoRedefine/>
    <w:qFormat/>
    <w:rsid w:val="00183487"/>
    <w:pPr>
      <w:numPr>
        <w:ilvl w:val="1"/>
      </w:numPr>
      <w:spacing w:after="120"/>
    </w:pPr>
    <w:rPr>
      <w:rFonts w:eastAsiaTheme="majorEastAsia" w:cstheme="majorBidi"/>
      <w:b/>
      <w:sz w:val="24"/>
    </w:rPr>
  </w:style>
  <w:style w:type="character" w:customStyle="1" w:styleId="PodnadpisChar">
    <w:name w:val="Podnadpis Char"/>
    <w:basedOn w:val="Standardnpsmoodstavce"/>
    <w:link w:val="Podnadpis"/>
    <w:rsid w:val="00183487"/>
    <w:rPr>
      <w:rFonts w:asciiTheme="minorHAnsi" w:eastAsiaTheme="majorEastAsia" w:hAnsiTheme="minorHAnsi" w:cstheme="majorBidi"/>
      <w:b/>
      <w:sz w:val="24"/>
      <w:szCs w:val="24"/>
      <w:lang w:eastAsia="en-US"/>
    </w:rPr>
  </w:style>
  <w:style w:type="paragraph" w:customStyle="1" w:styleId="TableMedium">
    <w:name w:val="Table_Medium"/>
    <w:basedOn w:val="Normln"/>
    <w:rsid w:val="00183487"/>
    <w:pPr>
      <w:spacing w:before="40" w:after="40"/>
      <w:jc w:val="left"/>
    </w:pPr>
    <w:rPr>
      <w:rFonts w:ascii="Futura Bk" w:hAnsi="Futura Bk"/>
      <w:sz w:val="18"/>
      <w:szCs w:val="20"/>
    </w:rPr>
  </w:style>
  <w:style w:type="paragraph" w:customStyle="1" w:styleId="TableSmHeading">
    <w:name w:val="Table_Sm_Heading"/>
    <w:basedOn w:val="Normln"/>
    <w:rsid w:val="00183487"/>
    <w:pPr>
      <w:keepNext/>
      <w:keepLines/>
      <w:spacing w:after="40"/>
      <w:jc w:val="left"/>
    </w:pPr>
    <w:rPr>
      <w:rFonts w:ascii="Futura Bk" w:hAnsi="Futura Bk"/>
      <w:b/>
      <w:sz w:val="16"/>
      <w:szCs w:val="20"/>
    </w:rPr>
  </w:style>
  <w:style w:type="paragraph" w:customStyle="1" w:styleId="TableSmHeadingRight">
    <w:name w:val="Table_Sm_Heading_Right"/>
    <w:basedOn w:val="TableSmHeading"/>
    <w:rsid w:val="00183487"/>
    <w:pPr>
      <w:jc w:val="right"/>
    </w:pPr>
  </w:style>
  <w:style w:type="paragraph" w:styleId="Nadpisobsahu">
    <w:name w:val="TOC Heading"/>
    <w:basedOn w:val="Nadpis1"/>
    <w:next w:val="Normln"/>
    <w:uiPriority w:val="39"/>
    <w:unhideWhenUsed/>
    <w:qFormat/>
    <w:rsid w:val="00183487"/>
    <w:pPr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kern w:val="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83487"/>
    <w:rPr>
      <w:color w:val="605E5C"/>
      <w:shd w:val="clear" w:color="auto" w:fill="E1DFDD"/>
    </w:rPr>
  </w:style>
  <w:style w:type="character" w:customStyle="1" w:styleId="x4">
    <w:name w:val="x4"/>
    <w:basedOn w:val="Standardnpsmoodstavce"/>
    <w:rsid w:val="00183487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9D12A4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2D2E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katastr.cuzk.cz/dokumentace/ws28/ctios/ctios_v28.xsd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katastr.cuzk.cz/dokumentace/ws28/ctios/ctios_v28.wsdl" TargetMode="External"/><Relationship Id="rId17" Type="http://schemas.openxmlformats.org/officeDocument/2006/relationships/hyperlink" Target="https://wsdptrial.cuzk.cz/trial/dokumentace/ws28/ctios/ctios_v28.xsd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sdptrial.cuzk.cz/trial/dokumentace/ws28/ctios/ctios_v28.wsd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katastr.cuzk.cz/ws/ctios/2.8/ctios" TargetMode="External"/><Relationship Id="rId23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katastr.cuzk.cz/dokumentace/ws28/ctios/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3400027\Downloads\ISKN%20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BDD7662631B4C7787E77156A07DE3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AA5CB-2C36-420B-B968-39786322EFBC}"/>
      </w:docPartPr>
      <w:docPartBody>
        <w:p w:rsidR="00D73D41" w:rsidRDefault="00D73D41">
          <w:r w:rsidRPr="00C33D4B">
            <w:rPr>
              <w:rStyle w:val="Zstupntext"/>
            </w:rPr>
            <w:t>[Keywords]</w:t>
          </w:r>
        </w:p>
      </w:docPartBody>
    </w:docPart>
    <w:docPart>
      <w:docPartPr>
        <w:name w:val="245B358573CC4B4D8C575996D32F93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3BB0C7-7EE7-48C5-8AFC-F353BD6013A8}"/>
      </w:docPartPr>
      <w:docPartBody>
        <w:p w:rsidR="000B3B25" w:rsidRDefault="007B1916" w:rsidP="007B1916">
          <w:pPr>
            <w:pStyle w:val="245B358573CC4B4D8C575996D32F9316"/>
          </w:pPr>
          <w:r w:rsidRPr="00C33D4B">
            <w:rPr>
              <w:rStyle w:val="Zstupntext"/>
            </w:rPr>
            <w:t>[Company]</w:t>
          </w:r>
        </w:p>
      </w:docPartBody>
    </w:docPart>
    <w:docPart>
      <w:docPartPr>
        <w:name w:val="93FCDE14277441C593B7200293B5BF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53DA67-F405-40C1-A6E1-B690ABC91DFE}"/>
      </w:docPartPr>
      <w:docPartBody>
        <w:p w:rsidR="000B3B25" w:rsidRDefault="007B1916" w:rsidP="007B1916">
          <w:pPr>
            <w:pStyle w:val="93FCDE14277441C593B7200293B5BF6A"/>
          </w:pPr>
          <w:r w:rsidRPr="00C33D4B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utura Bk">
    <w:altName w:val="Arial"/>
    <w:charset w:val="00"/>
    <w:family w:val="swiss"/>
    <w:pitch w:val="variable"/>
    <w:sig w:usb0="20007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41"/>
    <w:rsid w:val="00087220"/>
    <w:rsid w:val="000B3B25"/>
    <w:rsid w:val="001C5685"/>
    <w:rsid w:val="002A355B"/>
    <w:rsid w:val="003411B2"/>
    <w:rsid w:val="003D6430"/>
    <w:rsid w:val="0053277C"/>
    <w:rsid w:val="005804D3"/>
    <w:rsid w:val="00615953"/>
    <w:rsid w:val="00635886"/>
    <w:rsid w:val="00686F90"/>
    <w:rsid w:val="007B1916"/>
    <w:rsid w:val="008F7F1F"/>
    <w:rsid w:val="00A70E2F"/>
    <w:rsid w:val="00BD6371"/>
    <w:rsid w:val="00BF3431"/>
    <w:rsid w:val="00C96DE5"/>
    <w:rsid w:val="00D60757"/>
    <w:rsid w:val="00D73D41"/>
    <w:rsid w:val="00DB47EA"/>
    <w:rsid w:val="00E730AE"/>
    <w:rsid w:val="00E82313"/>
    <w:rsid w:val="00F0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B1916"/>
    <w:rPr>
      <w:color w:val="808080"/>
    </w:rPr>
  </w:style>
  <w:style w:type="paragraph" w:customStyle="1" w:styleId="ED8DC7A0A2C54CA2BCD353F95BE2BE88">
    <w:name w:val="ED8DC7A0A2C54CA2BCD353F95BE2BE88"/>
    <w:rsid w:val="008F7F1F"/>
  </w:style>
  <w:style w:type="paragraph" w:customStyle="1" w:styleId="975A4713A0074B199B558130421124FC">
    <w:name w:val="975A4713A0074B199B558130421124FC"/>
    <w:rsid w:val="008F7F1F"/>
  </w:style>
  <w:style w:type="paragraph" w:customStyle="1" w:styleId="245B358573CC4B4D8C575996D32F9316">
    <w:name w:val="245B358573CC4B4D8C575996D32F9316"/>
    <w:rsid w:val="007B1916"/>
  </w:style>
  <w:style w:type="paragraph" w:customStyle="1" w:styleId="93FCDE14277441C593B7200293B5BF6A">
    <w:name w:val="93FCDE14277441C593B7200293B5BF6A"/>
    <w:rsid w:val="007B19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ovanyNazev xmlns="c414d4a3-52c5-4461-8a6d-dde505840e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C3B30A9C3ABD40869E2CD834BF2C97" ma:contentTypeVersion="5" ma:contentTypeDescription="Vytvoří nový dokument" ma:contentTypeScope="" ma:versionID="ac0a62ec7706e554e4dba91917ee73ee">
  <xsd:schema xmlns:xsd="http://www.w3.org/2001/XMLSchema" xmlns:xs="http://www.w3.org/2001/XMLSchema" xmlns:p="http://schemas.microsoft.com/office/2006/metadata/properties" xmlns:ns2="c414d4a3-52c5-4461-8a6d-dde505840e16" targetNamespace="http://schemas.microsoft.com/office/2006/metadata/properties" ma:root="true" ma:fieldsID="7b6fe8f527faec237d0f30432e05f485" ns2:_="">
    <xsd:import namespace="c414d4a3-52c5-4461-8a6d-dde505840e16"/>
    <xsd:element name="properties">
      <xsd:complexType>
        <xsd:sequence>
          <xsd:element name="documentManagement">
            <xsd:complexType>
              <xsd:all>
                <xsd:element ref="ns2:GenerovanyNaze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4d4a3-52c5-4461-8a6d-dde505840e16" elementFormDefault="qualified">
    <xsd:import namespace="http://schemas.microsoft.com/office/2006/documentManagement/types"/>
    <xsd:import namespace="http://schemas.microsoft.com/office/infopath/2007/PartnerControls"/>
    <xsd:element name="GenerovanyNazev" ma:index="8" nillable="true" ma:displayName="GenerovanyNazev" ma:description="Musí odpovídat názvu vloženého dokumentu, jinak bude z knihovny odstraněn" ma:indexed="true" ma:list="{3b036d3c-c7fb-4fa3-9c1e-d436c704cbe3}" ma:internalName="GenerovanyNazev" ma:readOnly="false" ma:showField="GenJmenoSouboru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0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38A5A-AE69-4B7D-A3AA-052F9E9EEF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F86EFD-FFB1-494A-BACA-8EC779EA5D9C}">
  <ds:schemaRefs>
    <ds:schemaRef ds:uri="http://schemas.microsoft.com/office/2006/metadata/properties"/>
    <ds:schemaRef ds:uri="http://schemas.microsoft.com/office/infopath/2007/PartnerControls"/>
    <ds:schemaRef ds:uri="c414d4a3-52c5-4461-8a6d-dde505840e16"/>
  </ds:schemaRefs>
</ds:datastoreItem>
</file>

<file path=customXml/itemProps3.xml><?xml version="1.0" encoding="utf-8"?>
<ds:datastoreItem xmlns:ds="http://schemas.openxmlformats.org/officeDocument/2006/customXml" ds:itemID="{88261968-D2D7-4475-9CCC-0AF56DDB57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14d4a3-52c5-4461-8a6d-dde505840e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488A26-F921-4B0B-87DF-FE9756DA49C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9F954FD-DB30-4B26-848C-5AB99EF83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ISKN (2).dotx</Template>
  <TotalTime>1</TotalTime>
  <Pages>1</Pages>
  <Words>897</Words>
  <Characters>5295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Popis webové služby ctiOS pro uživatele</vt:lpstr>
      <vt:lpstr>Popis webových služeb DP pro uživatele</vt:lpstr>
    </vt:vector>
  </TitlesOfParts>
  <Company>NESS Czech s.r.o.</Company>
  <LinksUpToDate>false</LinksUpToDate>
  <CharactersWithSpaces>6180</CharactersWithSpaces>
  <SharedDoc>false</SharedDoc>
  <HLinks>
    <vt:vector size="12" baseType="variant">
      <vt:variant>
        <vt:i4>1966134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_Toc71960789</vt:lpwstr>
      </vt:variant>
      <vt:variant>
        <vt:i4>2031670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_Toc71960788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Popis webové služby ctiOS pro uživatele</dc:title>
  <dc:subject>Rámcová dohoda na Rozvoj a údržbu Informačního systému katastru nemovitostí v letech 2019 - 2022</dc:subject>
  <dc:creator>Ing. Jan Bílek, konzultant ČÚZK</dc:creator>
  <cp:keywords>1.0</cp:keywords>
  <dc:description/>
  <cp:lastModifiedBy>Bílek Jan</cp:lastModifiedBy>
  <cp:revision>5</cp:revision>
  <cp:lastPrinted>2022-05-09T12:46:00Z</cp:lastPrinted>
  <dcterms:created xsi:type="dcterms:W3CDTF">2022-05-09T12:45:00Z</dcterms:created>
  <dcterms:modified xsi:type="dcterms:W3CDTF">2022-05-09T12:46:00Z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0x0101004EC3B30A9C3ABD40869E2CD834BF2C97</vt:lpwstr>
  </property>
</Properties>
</file>